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AC409" w14:textId="65E1E35D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097F3F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62848" behindDoc="0" locked="0" layoutInCell="1" allowOverlap="1" wp14:anchorId="1BB074F4" wp14:editId="5B836618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7F3F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824" behindDoc="1" locked="0" layoutInCell="1" allowOverlap="1" wp14:anchorId="5AF07C10" wp14:editId="56D4476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6501">
        <w:rPr>
          <w:rFonts w:eastAsia="Times New Roman" w:cs="Times New Roman"/>
          <w:sz w:val="20"/>
          <w:szCs w:val="20"/>
        </w:rPr>
        <w:t xml:space="preserve">, </w:t>
      </w:r>
      <w:r w:rsidRPr="00097F3F" w:rsidDel="00E701EB">
        <w:rPr>
          <w:rFonts w:eastAsia="Times New Roman" w:cs="Times New Roman"/>
          <w:sz w:val="20"/>
          <w:szCs w:val="20"/>
        </w:rPr>
        <w:t xml:space="preserve">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603F818E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7F5A2130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  <w:t xml:space="preserve">   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3FB83143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1846B6E0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BE2798D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A5E0FAE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358C70FC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Európska únia</w:t>
      </w:r>
    </w:p>
    <w:p w14:paraId="67D7472A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48D20B5F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rozvoja</w:t>
      </w:r>
    </w:p>
    <w:p w14:paraId="3D0B11A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CB215B4" w14:textId="25BDF52A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03D96">
            <w:rPr>
              <w:rFonts w:eastAsia="Times New Roman" w:cs="Times New Roman"/>
              <w:b/>
              <w:sz w:val="40"/>
              <w:szCs w:val="20"/>
            </w:rPr>
            <w:t>11</w:t>
          </w:r>
        </w:sdtContent>
      </w:sdt>
    </w:p>
    <w:p w14:paraId="06F77DE6" w14:textId="192A8C58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03D96">
            <w:rPr>
              <w:rFonts w:eastAsia="Times New Roman" w:cs="Times New Roman"/>
              <w:b/>
              <w:sz w:val="32"/>
              <w:szCs w:val="32"/>
            </w:rPr>
            <w:t>4</w:t>
          </w:r>
        </w:sdtContent>
      </w:sdt>
    </w:p>
    <w:p w14:paraId="5FA59C6C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F6EBA17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5E602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6F87DB54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640A768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00727A6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2CF8FD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FCD5E8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4B05448" w14:textId="77777777" w:rsidR="00977107" w:rsidRDefault="00E36E67" w:rsidP="00977107">
            <w:pPr>
              <w:pStyle w:val="Hlavika"/>
            </w:pPr>
            <w:r>
              <w:t xml:space="preserve">Návrh </w:t>
            </w:r>
            <w:r w:rsidR="00C525D0">
              <w:t xml:space="preserve">čiastkovej správy z kontroly/Návrh </w:t>
            </w:r>
            <w:r>
              <w:t>správy z kontroly</w:t>
            </w:r>
          </w:p>
          <w:p w14:paraId="2B9E35EF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FBEBF87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49F6069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E68EB2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A1359B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81A203A" w14:textId="77777777" w:rsidR="00E90D12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7365B431" w14:textId="7EB58CD7" w:rsidR="007847F5" w:rsidRPr="00FD028A" w:rsidRDefault="007847F5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66FC2A38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73C65E1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C15174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02A3D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F761D0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143893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6F361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1F2AAB4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758B899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52B3E28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382711FC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72EC8E3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817E4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7A83E6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C6EEA6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62279D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3A8BE1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B92414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4DF9D29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119CE93E" w14:textId="489B3A8E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C605AC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</w:t>
            </w:r>
            <w:r w:rsidR="00C605AC">
              <w:rPr>
                <w:rFonts w:eastAsia="Times New Roman" w:cs="Times New Roman"/>
                <w:szCs w:val="20"/>
              </w:rPr>
              <w:t>lovenskej republiky pre investície a informatizáciu</w:t>
            </w:r>
          </w:p>
          <w:p w14:paraId="4BAC9D9B" w14:textId="77777777"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50DC5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06BA1D66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4DE9BFB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1B6DDC0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09DCF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1200A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48E81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8FDE9F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004A5F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D606972" w14:textId="3888438B" w:rsidR="00FD028A" w:rsidRPr="00FD028A" w:rsidRDefault="00203D96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3E492905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2D06915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7003AFA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876276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EBA831D7D2164473A95BA49D9D555FDD"/>
              </w:placeholder>
              <w:date w:fullDate="2019-04-29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47D1975E" w14:textId="78D82F4D" w:rsidR="00C12B94" w:rsidRPr="006F6AAD" w:rsidRDefault="00431773" w:rsidP="00C12B94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29.04.2019</w:t>
                </w:r>
              </w:p>
            </w:sdtContent>
          </w:sdt>
          <w:p w14:paraId="4EA8D6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CFEA9B1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17B77B2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74FBAAC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D395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69996421"/>
              <w:placeholder>
                <w:docPart w:val="693199BEF3A04A5682DE6DB03A879BF3"/>
              </w:placeholder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12B3B80" w14:textId="3D8B39D7" w:rsidR="005F3426" w:rsidRPr="006B154F" w:rsidRDefault="00203D96" w:rsidP="005F342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30.04.2019</w:t>
                </w:r>
              </w:p>
            </w:sdtContent>
          </w:sdt>
          <w:p w14:paraId="02968355" w14:textId="77777777" w:rsidR="00C12B94" w:rsidRDefault="005F3426" w:rsidP="005F3426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C12B94">
              <w:rPr>
                <w:szCs w:val="20"/>
              </w:rPr>
              <w:t xml:space="preserve"> </w:t>
            </w:r>
          </w:p>
          <w:p w14:paraId="6339019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63306672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70C0BF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D88D110" w14:textId="4EE1F0F4" w:rsidR="00097F3F" w:rsidRPr="00097F3F" w:rsidRDefault="00097F3F" w:rsidP="00097F3F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bCs/>
                <w:color w:val="000000"/>
                <w:szCs w:val="24"/>
              </w:rPr>
              <w:t xml:space="preserve">JUDr. Denisa Žiláková </w:t>
            </w:r>
          </w:p>
          <w:p w14:paraId="74C92229" w14:textId="77777777" w:rsidR="00FD028A" w:rsidRPr="00FD028A" w:rsidRDefault="00097F3F" w:rsidP="00B3102E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szCs w:val="20"/>
              </w:rPr>
              <w:t>generálna riaditeľka sekcie centrálny koordinačný orgán</w:t>
            </w:r>
          </w:p>
        </w:tc>
      </w:tr>
    </w:tbl>
    <w:p w14:paraId="52D6FE73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14:paraId="36800029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1CEC7638" w14:textId="2FA46A63" w:rsidR="006153EE" w:rsidRPr="006153EE" w:rsidRDefault="007F543B" w:rsidP="00203D96">
            <w:pPr>
              <w:pStyle w:val="Nzov"/>
              <w:pBdr>
                <w:bottom w:val="none" w:sz="0" w:space="0" w:color="auto"/>
              </w:pBdr>
              <w:jc w:val="center"/>
            </w:pPr>
            <w:sdt>
              <w:sdtPr>
                <w:id w:val="-1182198963"/>
                <w:placeholder>
                  <w:docPart w:val="ABE8DF58103B45459ECD103DDBECB06A"/>
                </w:placeholder>
                <w:showingPlcHdr/>
                <w:comboBox>
                  <w:listItem w:value="Vyberte položku."/>
                  <w:listItem w:displayText="Návrh čiastkovej správy z kontroly" w:value="Návrh čiastkovej správy z kontroly"/>
                  <w:listItem w:displayText="Návrh správy z kontroly" w:value="Návrh správy z kontroly"/>
                </w:comboBox>
              </w:sdtPr>
              <w:sdtEndPr/>
              <w:sdtContent>
                <w:r w:rsidR="001606E2" w:rsidRPr="002B0C94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</w:p>
        </w:tc>
      </w:tr>
    </w:tbl>
    <w:p w14:paraId="6792F91D" w14:textId="36C15446" w:rsidR="006153EE" w:rsidRDefault="006153EE" w:rsidP="006153E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6F6AAD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F0179A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E7732B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</w:t>
      </w:r>
      <w:r w:rsidR="00E04BBA">
        <w:rPr>
          <w:sz w:val="20"/>
          <w:szCs w:val="20"/>
        </w:rPr>
        <w:t>v znení neskorších predpisov</w:t>
      </w:r>
      <w:r>
        <w:rPr>
          <w:sz w:val="20"/>
          <w:szCs w:val="20"/>
        </w:rPr>
        <w:t xml:space="preserve"> (ďalej len „zákon o finančnej kontrole“) a § 3 ods. 1 písm. f) zákona č. 292/2014 Z. z. o  príspevku poskytovanom z európskych štrukturálnych a investičných fondov a o zmene a doplnení niektorých zákonov</w:t>
      </w:r>
      <w:r w:rsidR="00F806AE">
        <w:rPr>
          <w:sz w:val="20"/>
          <w:szCs w:val="20"/>
        </w:rPr>
        <w:t xml:space="preserve"> v znení neskorších predpisov</w:t>
      </w:r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00A79612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19F254B0" w14:textId="77777777" w:rsidR="006153EE" w:rsidRDefault="006153EE" w:rsidP="004C6A8D">
            <w:pPr>
              <w:rPr>
                <w:b/>
              </w:rPr>
            </w:pPr>
            <w:r>
              <w:rPr>
                <w:b/>
              </w:rPr>
              <w:t xml:space="preserve">Identifikačné údaje </w:t>
            </w:r>
            <w:r w:rsidR="00B6399C">
              <w:rPr>
                <w:b/>
              </w:rPr>
              <w:t>projektu</w:t>
            </w:r>
            <w:r w:rsidR="00077D8F">
              <w:rPr>
                <w:b/>
              </w:rPr>
              <w:t xml:space="preserve"> </w:t>
            </w:r>
          </w:p>
        </w:tc>
      </w:tr>
      <w:tr w:rsidR="006153EE" w:rsidRPr="006153EE" w14:paraId="33BB39CF" w14:textId="77777777" w:rsidTr="00203D96">
        <w:tblPrEx>
          <w:shd w:val="clear" w:color="auto" w:fill="auto"/>
        </w:tblPrEx>
        <w:tc>
          <w:tcPr>
            <w:tcW w:w="9212" w:type="dxa"/>
          </w:tcPr>
          <w:p w14:paraId="5D563F11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Fond:</w:t>
            </w:r>
          </w:p>
          <w:p w14:paraId="50BE687C" w14:textId="77777777" w:rsidR="00416268" w:rsidRPr="001E79DB" w:rsidRDefault="00416268" w:rsidP="004C6A8D"/>
        </w:tc>
      </w:tr>
      <w:tr w:rsidR="006153EE" w:rsidRPr="006153EE" w14:paraId="7D6FDDF0" w14:textId="77777777" w:rsidTr="00203D96">
        <w:tblPrEx>
          <w:shd w:val="clear" w:color="auto" w:fill="auto"/>
        </w:tblPrEx>
        <w:tc>
          <w:tcPr>
            <w:tcW w:w="9212" w:type="dxa"/>
          </w:tcPr>
          <w:p w14:paraId="30A58F18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Operačný program:</w:t>
            </w:r>
          </w:p>
          <w:p w14:paraId="5A6F5DD7" w14:textId="77777777" w:rsidR="00416268" w:rsidRPr="001E79DB" w:rsidRDefault="00416268" w:rsidP="004C6A8D"/>
        </w:tc>
      </w:tr>
      <w:tr w:rsidR="006153EE" w:rsidRPr="006153EE" w14:paraId="7DD1DA2D" w14:textId="77777777" w:rsidTr="00203D96">
        <w:tblPrEx>
          <w:shd w:val="clear" w:color="auto" w:fill="auto"/>
        </w:tblPrEx>
        <w:tc>
          <w:tcPr>
            <w:tcW w:w="9212" w:type="dxa"/>
          </w:tcPr>
          <w:p w14:paraId="47A2426A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Prioritná os:</w:t>
            </w:r>
          </w:p>
          <w:p w14:paraId="36DAAAA9" w14:textId="77777777" w:rsidR="00416268" w:rsidRPr="001E79DB" w:rsidRDefault="00416268" w:rsidP="004C6A8D"/>
        </w:tc>
      </w:tr>
      <w:tr w:rsidR="006153EE" w:rsidRPr="006153EE" w14:paraId="2DE09EBE" w14:textId="77777777" w:rsidTr="00203D96">
        <w:tblPrEx>
          <w:shd w:val="clear" w:color="auto" w:fill="auto"/>
        </w:tblPrEx>
        <w:tc>
          <w:tcPr>
            <w:tcW w:w="9212" w:type="dxa"/>
          </w:tcPr>
          <w:p w14:paraId="76ABE6CE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Názov projektu:</w:t>
            </w:r>
          </w:p>
          <w:p w14:paraId="3BC273C8" w14:textId="77777777" w:rsidR="00416268" w:rsidRPr="001E79DB" w:rsidRDefault="00416268" w:rsidP="004C6A8D"/>
        </w:tc>
      </w:tr>
      <w:tr w:rsidR="006153EE" w:rsidRPr="006153EE" w14:paraId="12066147" w14:textId="77777777" w:rsidTr="00203D96">
        <w:tblPrEx>
          <w:shd w:val="clear" w:color="auto" w:fill="auto"/>
        </w:tblPrEx>
        <w:tc>
          <w:tcPr>
            <w:tcW w:w="9212" w:type="dxa"/>
          </w:tcPr>
          <w:p w14:paraId="1D36A5C2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ITMS kód projektu:</w:t>
            </w:r>
          </w:p>
          <w:p w14:paraId="5481C8EF" w14:textId="77777777" w:rsidR="00416268" w:rsidRPr="001E79DB" w:rsidRDefault="00416268" w:rsidP="004C6A8D"/>
        </w:tc>
      </w:tr>
      <w:tr w:rsidR="006153EE" w:rsidRPr="006153EE" w14:paraId="3E20C076" w14:textId="77777777" w:rsidTr="00203D96">
        <w:tblPrEx>
          <w:shd w:val="clear" w:color="auto" w:fill="auto"/>
        </w:tblPrEx>
        <w:tc>
          <w:tcPr>
            <w:tcW w:w="9212" w:type="dxa"/>
          </w:tcPr>
          <w:p w14:paraId="264B9F08" w14:textId="0ADF80FE" w:rsidR="00416268" w:rsidRPr="00203D96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Dátum účinnosti zmluvy o poskytnutí NFP</w:t>
            </w:r>
            <w:r w:rsidR="002A4710">
              <w:rPr>
                <w:b/>
              </w:rPr>
              <w:t>/</w:t>
            </w:r>
            <w:r w:rsidR="002A4710" w:rsidRPr="002A4710">
              <w:rPr>
                <w:b/>
              </w:rPr>
              <w:t>Právoplatnosť rozhodnutia o schválení žiadosti o NFP</w:t>
            </w:r>
            <w:r w:rsidRPr="006153EE">
              <w:rPr>
                <w:b/>
              </w:rPr>
              <w:t>:</w:t>
            </w:r>
          </w:p>
        </w:tc>
      </w:tr>
    </w:tbl>
    <w:p w14:paraId="09843E72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3CBB98F7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315C4B25" w14:textId="23014303" w:rsidR="006153EE" w:rsidRDefault="006153EE" w:rsidP="00116511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="00DC41A4">
              <w:rPr>
                <w:b/>
              </w:rPr>
              <w:t>oprávnenej osoby</w:t>
            </w:r>
            <w:r w:rsidR="00DC41A4">
              <w:rPr>
                <w:rStyle w:val="Odkaznapoznmkupodiarou"/>
                <w:b/>
              </w:rPr>
              <w:footnoteReference w:id="2"/>
            </w:r>
          </w:p>
        </w:tc>
      </w:tr>
      <w:tr w:rsidR="006153EE" w:rsidRPr="006153EE" w14:paraId="38BF5CD6" w14:textId="77777777" w:rsidTr="00203D96">
        <w:tblPrEx>
          <w:shd w:val="clear" w:color="auto" w:fill="auto"/>
        </w:tblPrEx>
        <w:tc>
          <w:tcPr>
            <w:tcW w:w="9212" w:type="dxa"/>
          </w:tcPr>
          <w:p w14:paraId="7BA13BE9" w14:textId="02748703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 xml:space="preserve">Názov </w:t>
            </w:r>
            <w:r w:rsidR="00BD7390">
              <w:rPr>
                <w:b/>
              </w:rPr>
              <w:t>oprávnenej osoby</w:t>
            </w:r>
            <w:r w:rsidRPr="006153EE">
              <w:rPr>
                <w:b/>
              </w:rPr>
              <w:t>:</w:t>
            </w:r>
          </w:p>
          <w:p w14:paraId="73846263" w14:textId="77777777" w:rsidR="00416268" w:rsidRPr="001E79DB" w:rsidRDefault="00416268" w:rsidP="004C6A8D"/>
        </w:tc>
      </w:tr>
      <w:tr w:rsidR="006153EE" w:rsidRPr="006153EE" w14:paraId="145A9A05" w14:textId="77777777" w:rsidTr="00203D96">
        <w:tblPrEx>
          <w:shd w:val="clear" w:color="auto" w:fill="auto"/>
        </w:tblPrEx>
        <w:tc>
          <w:tcPr>
            <w:tcW w:w="9212" w:type="dxa"/>
          </w:tcPr>
          <w:p w14:paraId="205954BC" w14:textId="4B6C250D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 xml:space="preserve">Sídlo </w:t>
            </w:r>
            <w:r w:rsidR="00BD7390">
              <w:rPr>
                <w:b/>
              </w:rPr>
              <w:t>oprávnenej osoby</w:t>
            </w:r>
            <w:r w:rsidRPr="006153EE">
              <w:rPr>
                <w:b/>
              </w:rPr>
              <w:t>:</w:t>
            </w:r>
          </w:p>
          <w:p w14:paraId="1E1485B8" w14:textId="77777777" w:rsidR="00416268" w:rsidRPr="001E79DB" w:rsidRDefault="00416268" w:rsidP="004C6A8D"/>
        </w:tc>
      </w:tr>
      <w:tr w:rsidR="002C0286" w:rsidRPr="006153EE" w14:paraId="097B8794" w14:textId="77777777" w:rsidTr="00203D96">
        <w:tblPrEx>
          <w:shd w:val="clear" w:color="auto" w:fill="auto"/>
        </w:tblPrEx>
        <w:tc>
          <w:tcPr>
            <w:tcW w:w="9212" w:type="dxa"/>
          </w:tcPr>
          <w:p w14:paraId="72D371CD" w14:textId="0ED64EF3" w:rsidR="002C0286" w:rsidRDefault="002C0286" w:rsidP="002C0286">
            <w:pPr>
              <w:rPr>
                <w:b/>
              </w:rPr>
            </w:pPr>
            <w:r>
              <w:rPr>
                <w:b/>
              </w:rPr>
              <w:t xml:space="preserve">Zamestnanci </w:t>
            </w:r>
            <w:r w:rsidR="00BD7390">
              <w:rPr>
                <w:b/>
              </w:rPr>
              <w:t>oprávnenej osoby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3"/>
            </w:r>
            <w:r>
              <w:rPr>
                <w:b/>
              </w:rPr>
              <w:t xml:space="preserve"> </w:t>
            </w:r>
          </w:p>
          <w:p w14:paraId="34C1CA52" w14:textId="77777777" w:rsidR="002C0286" w:rsidRPr="002C0286" w:rsidRDefault="002C0286" w:rsidP="00D82EE2"/>
        </w:tc>
      </w:tr>
    </w:tbl>
    <w:p w14:paraId="59E60DBB" w14:textId="3DE8E9F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7D599A" w14:paraId="43308E9A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7A4EFC43" w14:textId="45DF6FC4" w:rsidR="007D599A" w:rsidRDefault="007D599A" w:rsidP="006153EE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Pr="00E75D97">
              <w:rPr>
                <w:b/>
              </w:rPr>
              <w:t>p</w:t>
            </w:r>
            <w:r>
              <w:rPr>
                <w:b/>
              </w:rPr>
              <w:t>rizvanej</w:t>
            </w:r>
            <w:r w:rsidRPr="00E75D97">
              <w:rPr>
                <w:b/>
              </w:rPr>
              <w:t xml:space="preserve"> osoby</w:t>
            </w:r>
            <w:r>
              <w:rPr>
                <w:b/>
              </w:rPr>
              <w:t>:</w:t>
            </w:r>
          </w:p>
        </w:tc>
      </w:tr>
      <w:tr w:rsidR="007D599A" w14:paraId="3CAE25C0" w14:textId="77777777" w:rsidTr="007D599A">
        <w:tblPrEx>
          <w:shd w:val="clear" w:color="auto" w:fill="auto"/>
        </w:tblPrEx>
        <w:tc>
          <w:tcPr>
            <w:tcW w:w="9212" w:type="dxa"/>
          </w:tcPr>
          <w:p w14:paraId="35CDDC46" w14:textId="77777777" w:rsidR="007D599A" w:rsidRDefault="007D599A" w:rsidP="007D599A">
            <w:pPr>
              <w:rPr>
                <w:b/>
              </w:rPr>
            </w:pPr>
            <w:r w:rsidRPr="00F14440">
              <w:rPr>
                <w:b/>
              </w:rPr>
              <w:t>Prizvaná osoba</w:t>
            </w:r>
            <w:r w:rsidRPr="00F14440">
              <w:rPr>
                <w:rStyle w:val="Odkaznapoznmkupodiarou"/>
                <w:b/>
              </w:rPr>
              <w:footnoteReference w:id="4"/>
            </w:r>
            <w:r>
              <w:rPr>
                <w:b/>
                <w:vertAlign w:val="superscript"/>
              </w:rPr>
              <w:t xml:space="preserve">, </w:t>
            </w:r>
            <w:r>
              <w:rPr>
                <w:rStyle w:val="Odkaznapoznmkupodiarou"/>
                <w:b/>
              </w:rPr>
              <w:footnoteReference w:id="5"/>
            </w:r>
            <w:r w:rsidRPr="00F14440">
              <w:rPr>
                <w:b/>
              </w:rPr>
              <w:t xml:space="preserve"> (ak je relevantné):</w:t>
            </w:r>
          </w:p>
          <w:p w14:paraId="43089E4F" w14:textId="77777777" w:rsidR="007D599A" w:rsidRDefault="007D599A" w:rsidP="006153EE">
            <w:pPr>
              <w:rPr>
                <w:b/>
              </w:rPr>
            </w:pPr>
          </w:p>
        </w:tc>
      </w:tr>
    </w:tbl>
    <w:p w14:paraId="1D77CCBF" w14:textId="77777777" w:rsidR="007D599A" w:rsidRDefault="007D599A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2E3668FC" w14:textId="77777777" w:rsidTr="00213F89">
        <w:tc>
          <w:tcPr>
            <w:tcW w:w="9212" w:type="dxa"/>
            <w:shd w:val="clear" w:color="auto" w:fill="B2A1C7" w:themeFill="accent4" w:themeFillTint="99"/>
          </w:tcPr>
          <w:p w14:paraId="69A9B29F" w14:textId="6048DD1D" w:rsidR="006153EE" w:rsidRDefault="006153EE" w:rsidP="00DD3CCA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="00DC41A4">
              <w:rPr>
                <w:b/>
              </w:rPr>
              <w:t>povinnej osoby</w:t>
            </w:r>
            <w:r w:rsidR="00DC41A4">
              <w:rPr>
                <w:rStyle w:val="Odkaznapoznmkupodiarou"/>
                <w:b/>
              </w:rPr>
              <w:footnoteReference w:id="6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14:paraId="1AC3F0BA" w14:textId="77777777" w:rsidTr="00213F89">
        <w:tc>
          <w:tcPr>
            <w:tcW w:w="9212" w:type="dxa"/>
          </w:tcPr>
          <w:p w14:paraId="7866629C" w14:textId="66579BE4" w:rsidR="00416268" w:rsidRDefault="0050325C" w:rsidP="004C6A8D">
            <w:pPr>
              <w:rPr>
                <w:b/>
              </w:rPr>
            </w:pPr>
            <w:r w:rsidRPr="003E1630">
              <w:rPr>
                <w:b/>
              </w:rPr>
              <w:lastRenderedPageBreak/>
              <w:t>Názov/meno a</w:t>
            </w:r>
            <w:r w:rsidR="00077D8F">
              <w:rPr>
                <w:b/>
              </w:rPr>
              <w:t> </w:t>
            </w:r>
            <w:r w:rsidRPr="003E1630">
              <w:rPr>
                <w:b/>
              </w:rPr>
              <w:t xml:space="preserve">priezvisko </w:t>
            </w:r>
            <w:r w:rsidR="00116511">
              <w:rPr>
                <w:b/>
              </w:rPr>
              <w:t>povinnej</w:t>
            </w:r>
            <w:r w:rsidRPr="003E1630">
              <w:rPr>
                <w:b/>
              </w:rPr>
              <w:t xml:space="preserve"> osoby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7"/>
            </w:r>
          </w:p>
          <w:p w14:paraId="0AE1FD6D" w14:textId="77777777" w:rsidR="00FE3DC6" w:rsidRPr="00FE3DC6" w:rsidRDefault="00FE3DC6" w:rsidP="004C6A8D"/>
        </w:tc>
      </w:tr>
      <w:tr w:rsidR="00F14440" w:rsidRPr="00F14440" w14:paraId="1F6B2A53" w14:textId="77777777" w:rsidTr="00213F89">
        <w:tc>
          <w:tcPr>
            <w:tcW w:w="9212" w:type="dxa"/>
          </w:tcPr>
          <w:p w14:paraId="69F6D6E6" w14:textId="4A046B6B" w:rsidR="0050325C" w:rsidRDefault="0050325C" w:rsidP="0050325C">
            <w:pPr>
              <w:rPr>
                <w:b/>
              </w:rPr>
            </w:pPr>
            <w:r w:rsidRPr="003E1630">
              <w:rPr>
                <w:b/>
              </w:rPr>
              <w:t xml:space="preserve">Sídlo </w:t>
            </w:r>
            <w:r w:rsidR="00116511">
              <w:rPr>
                <w:b/>
              </w:rPr>
              <w:t>povinnej</w:t>
            </w:r>
            <w:r w:rsidRPr="003E1630">
              <w:rPr>
                <w:b/>
              </w:rPr>
              <w:t xml:space="preserve"> osoby:</w:t>
            </w:r>
          </w:p>
          <w:p w14:paraId="3D9F32C3" w14:textId="77777777" w:rsidR="00416268" w:rsidRPr="001E79DB" w:rsidRDefault="00416268" w:rsidP="004C6A8D"/>
        </w:tc>
      </w:tr>
    </w:tbl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3E0E9952" w14:textId="7D9698B7" w:rsidTr="00203D96">
        <w:tc>
          <w:tcPr>
            <w:tcW w:w="9212" w:type="dxa"/>
            <w:shd w:val="clear" w:color="auto" w:fill="B2A1C7" w:themeFill="accent4" w:themeFillTint="99"/>
          </w:tcPr>
          <w:p w14:paraId="4F425047" w14:textId="2699CFCC" w:rsidR="006153EE" w:rsidRDefault="006153EE" w:rsidP="00DD3CCA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 w:rsidR="004116FC">
              <w:rPr>
                <w:rStyle w:val="Odkaznapoznmkupodiarou"/>
                <w:b/>
              </w:rPr>
              <w:footnoteReference w:id="8"/>
            </w:r>
            <w:r w:rsidR="006050F9">
              <w:rPr>
                <w:b/>
                <w:vertAlign w:val="superscript"/>
              </w:rPr>
              <w:t xml:space="preserve">, </w:t>
            </w:r>
            <w:r w:rsidR="006050F9">
              <w:rPr>
                <w:rStyle w:val="Odkaznapoznmkupodiarou"/>
                <w:b/>
              </w:rPr>
              <w:footnoteReference w:id="9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14:paraId="42236F65" w14:textId="25691801" w:rsidTr="00203D96">
        <w:tc>
          <w:tcPr>
            <w:tcW w:w="9212" w:type="dxa"/>
          </w:tcPr>
          <w:p w14:paraId="511CBD59" w14:textId="029AC8BF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14:paraId="5698E203" w14:textId="071400A3" w:rsidR="00416268" w:rsidRPr="001E79DB" w:rsidRDefault="00416268" w:rsidP="004C6A8D"/>
        </w:tc>
      </w:tr>
      <w:tr w:rsidR="00F14440" w:rsidRPr="00F14440" w14:paraId="3C219529" w14:textId="2EF280CC" w:rsidTr="00203D96">
        <w:tc>
          <w:tcPr>
            <w:tcW w:w="9212" w:type="dxa"/>
          </w:tcPr>
          <w:p w14:paraId="64755B84" w14:textId="371B05DA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14:paraId="0544D164" w14:textId="22BC5AC2" w:rsidR="00416268" w:rsidRPr="001E79DB" w:rsidRDefault="00416268" w:rsidP="004C6A8D"/>
        </w:tc>
      </w:tr>
      <w:tr w:rsidR="00213F89" w:rsidRPr="00F14440" w14:paraId="2B9A7633" w14:textId="77777777" w:rsidTr="00101C0A">
        <w:tc>
          <w:tcPr>
            <w:tcW w:w="9212" w:type="dxa"/>
          </w:tcPr>
          <w:p w14:paraId="6C58F421" w14:textId="27AE5D84" w:rsidR="00213F89" w:rsidRPr="00F14440" w:rsidRDefault="00213F89" w:rsidP="004C6A8D">
            <w:pPr>
              <w:rPr>
                <w:b/>
              </w:rPr>
            </w:pPr>
            <w:r>
              <w:rPr>
                <w:b/>
              </w:rPr>
              <w:t>Postavenie tretej osoby voči prijímateľovi:</w:t>
            </w:r>
            <w:r>
              <w:rPr>
                <w:rStyle w:val="Odkaznapoznmkupodiarou"/>
                <w:b/>
              </w:rPr>
              <w:footnoteReference w:id="10"/>
            </w:r>
          </w:p>
        </w:tc>
      </w:tr>
    </w:tbl>
    <w:tbl>
      <w:tblPr>
        <w:tblStyle w:val="Mriekatabuky"/>
        <w:tblpPr w:leftFromText="141" w:rightFromText="141" w:vertAnchor="text" w:horzAnchor="margin" w:tblpY="421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16268" w14:paraId="70A08FC4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6F6429B2" w14:textId="77777777" w:rsidR="00416268" w:rsidRDefault="00B6399C" w:rsidP="00416268">
            <w:pPr>
              <w:rPr>
                <w:b/>
              </w:rPr>
            </w:pPr>
            <w:r>
              <w:rPr>
                <w:b/>
              </w:rPr>
              <w:t>Údaje o</w:t>
            </w:r>
            <w:r w:rsidR="00077D8F">
              <w:rPr>
                <w:b/>
              </w:rPr>
              <w:t> </w:t>
            </w:r>
            <w:r>
              <w:rPr>
                <w:b/>
              </w:rPr>
              <w:t>vykonanej kontrole</w:t>
            </w:r>
            <w:r w:rsidR="00416268"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175"/>
      </w:tblGrid>
      <w:tr w:rsidR="00F14440" w:rsidRPr="00F14440" w14:paraId="2EC3DDB9" w14:textId="77777777" w:rsidTr="00203D96">
        <w:trPr>
          <w:trHeight w:val="194"/>
        </w:trPr>
        <w:tc>
          <w:tcPr>
            <w:tcW w:w="9175" w:type="dxa"/>
          </w:tcPr>
          <w:p w14:paraId="6A89452F" w14:textId="77777777" w:rsidR="00B559C2" w:rsidRDefault="00B559C2" w:rsidP="00B559C2">
            <w:pPr>
              <w:rPr>
                <w:b/>
              </w:rPr>
            </w:pPr>
            <w:r w:rsidRPr="003E1630">
              <w:rPr>
                <w:b/>
              </w:rPr>
              <w:t>Forma výkonu kontroly:</w:t>
            </w:r>
            <w:r>
              <w:rPr>
                <w:rStyle w:val="Odkaznapoznmkupodiarou"/>
                <w:b/>
              </w:rPr>
              <w:footnoteReference w:id="11"/>
            </w:r>
            <w:r w:rsidRPr="003E1630">
              <w:rPr>
                <w:b/>
              </w:rPr>
              <w:t xml:space="preserve"> </w:t>
            </w:r>
          </w:p>
          <w:p w14:paraId="2F300905" w14:textId="77777777" w:rsidR="00B559C2" w:rsidRDefault="007F543B" w:rsidP="00B559C2">
            <w:pPr>
              <w:rPr>
                <w:b/>
              </w:rPr>
            </w:pPr>
            <w:sdt>
              <w:sdtPr>
                <w:id w:val="-1192602121"/>
                <w:placeholder>
                  <w:docPart w:val="5B39DB0205694AD4A8BE9B2230B6F1D9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  <w:listItem w:displayText="Adminitratívna finančná kontrola a finančná kontrola na mieste" w:value="Adminitratívna finančná kontrola a finančná kontrola na mieste"/>
                </w:comboBox>
              </w:sdtPr>
              <w:sdtEndPr/>
              <w:sdtContent>
                <w:r w:rsidR="00B559C2" w:rsidRPr="00831373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</w:p>
          <w:p w14:paraId="60D6E2B3" w14:textId="77777777" w:rsidR="00416268" w:rsidRPr="001E79DB" w:rsidRDefault="00B559C2" w:rsidP="00B559C2">
            <w:r w:rsidRPr="00F14440" w:rsidDel="00B559C2">
              <w:rPr>
                <w:b/>
              </w:rPr>
              <w:t xml:space="preserve"> </w:t>
            </w:r>
          </w:p>
        </w:tc>
      </w:tr>
      <w:tr w:rsidR="00B559C2" w:rsidRPr="00F14440" w14:paraId="72431BC7" w14:textId="77777777" w:rsidTr="00203D96">
        <w:trPr>
          <w:trHeight w:val="194"/>
        </w:trPr>
        <w:tc>
          <w:tcPr>
            <w:tcW w:w="9175" w:type="dxa"/>
          </w:tcPr>
          <w:p w14:paraId="2B1DBCE1" w14:textId="53847EEF" w:rsidR="00B559C2" w:rsidRDefault="00B559C2" w:rsidP="00B559C2">
            <w:pPr>
              <w:rPr>
                <w:b/>
              </w:rPr>
            </w:pPr>
            <w:r w:rsidRPr="00F14440">
              <w:rPr>
                <w:b/>
              </w:rPr>
              <w:t>Miesto fyzického výkonu kontroly</w:t>
            </w:r>
            <w:r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2"/>
            </w:r>
          </w:p>
          <w:p w14:paraId="2EE3BFD5" w14:textId="77777777" w:rsidR="00B559C2" w:rsidRPr="004F1EDF" w:rsidRDefault="00B559C2" w:rsidP="004C6A8D">
            <w:pPr>
              <w:rPr>
                <w:b/>
              </w:rPr>
            </w:pPr>
          </w:p>
        </w:tc>
      </w:tr>
      <w:tr w:rsidR="00F14440" w:rsidRPr="00F14440" w14:paraId="2B94C309" w14:textId="77777777" w:rsidTr="00203D96">
        <w:trPr>
          <w:trHeight w:val="194"/>
        </w:trPr>
        <w:tc>
          <w:tcPr>
            <w:tcW w:w="9175" w:type="dxa"/>
          </w:tcPr>
          <w:p w14:paraId="138D937D" w14:textId="1D0687F8" w:rsidR="00416268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Dátum fyzického výkonu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3"/>
            </w:r>
          </w:p>
          <w:p w14:paraId="395FCEFE" w14:textId="77777777" w:rsidR="00F14440" w:rsidRPr="001E79DB" w:rsidRDefault="00F14440" w:rsidP="004C6A8D">
            <w:r w:rsidRPr="00F14440">
              <w:rPr>
                <w:b/>
              </w:rPr>
              <w:t xml:space="preserve"> </w:t>
            </w:r>
          </w:p>
        </w:tc>
      </w:tr>
      <w:tr w:rsidR="00077D8F" w:rsidRPr="00F14440" w14:paraId="225576BC" w14:textId="77777777" w:rsidTr="00203D96">
        <w:trPr>
          <w:trHeight w:val="194"/>
        </w:trPr>
        <w:tc>
          <w:tcPr>
            <w:tcW w:w="9175" w:type="dxa"/>
          </w:tcPr>
          <w:p w14:paraId="050B052B" w14:textId="77777777" w:rsidR="00B559C2" w:rsidRPr="004F1EDF" w:rsidRDefault="00077D8F" w:rsidP="00B559C2">
            <w:pPr>
              <w:rPr>
                <w:highlight w:val="yellow"/>
              </w:rPr>
            </w:pPr>
            <w:r>
              <w:rPr>
                <w:b/>
              </w:rPr>
              <w:t>Cieľ kontroly:</w:t>
            </w:r>
            <w:r w:rsidR="00B559C2">
              <w:rPr>
                <w:rStyle w:val="Odkaznapoznmkupodiarou"/>
                <w:b/>
              </w:rPr>
              <w:footnoteReference w:id="14"/>
            </w:r>
            <w:r w:rsidR="00B559C2">
              <w:rPr>
                <w:b/>
              </w:rPr>
              <w:t xml:space="preserve"> </w:t>
            </w:r>
          </w:p>
          <w:p w14:paraId="12D1EE62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</w:pPr>
            <w:r w:rsidRPr="0077391A">
              <w:t>dodržiavanie podmienok na poskytnutie a použitie verejných financií,</w:t>
            </w:r>
          </w:p>
          <w:p w14:paraId="1AB2DC14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dodržanie hospodárnosti, efektívnosti, účinnosti a účelnosti pri hospodárení s verejnými financiami a realizácií finančnej operácie alebo jej časti,</w:t>
            </w:r>
          </w:p>
          <w:p w14:paraId="5AB1A0C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správnosť a preukázateľnosť</w:t>
            </w:r>
            <w:r w:rsidRPr="0077391A">
              <w:rPr>
                <w:rStyle w:val="Odkaznapoznmkupodiarou"/>
              </w:rPr>
              <w:footnoteReference w:id="15"/>
            </w:r>
            <w:r w:rsidRPr="0077391A">
              <w:t xml:space="preserve"> vykonávania finančnej operácie alebo jej časti,</w:t>
            </w:r>
          </w:p>
          <w:p w14:paraId="6B714D3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overenie skutočného dodania tovarov, poskytnutia služieb a vykonania prác,</w:t>
            </w:r>
          </w:p>
          <w:p w14:paraId="74ABA119" w14:textId="3910C638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predchádzanie podvodom</w:t>
            </w:r>
            <w:r w:rsidR="002952F5">
              <w:t>, </w:t>
            </w:r>
            <w:r w:rsidRPr="0077391A">
              <w:t>nezrovnalostiam</w:t>
            </w:r>
            <w:r w:rsidR="002952F5">
              <w:t xml:space="preserve"> a korupcii</w:t>
            </w:r>
          </w:p>
          <w:p w14:paraId="5BEC10DA" w14:textId="77777777" w:rsidR="00077D8F" w:rsidRPr="0077391A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....</w:t>
            </w:r>
          </w:p>
          <w:p w14:paraId="0A4F6154" w14:textId="77777777" w:rsidR="00BC56AC" w:rsidRPr="00F14440" w:rsidRDefault="00BC56AC" w:rsidP="004C6A8D">
            <w:pPr>
              <w:rPr>
                <w:b/>
              </w:rPr>
            </w:pPr>
          </w:p>
        </w:tc>
      </w:tr>
      <w:tr w:rsidR="00F14440" w:rsidRPr="00F14440" w14:paraId="32F95290" w14:textId="77777777" w:rsidTr="00203D96">
        <w:trPr>
          <w:trHeight w:val="743"/>
        </w:trPr>
        <w:tc>
          <w:tcPr>
            <w:tcW w:w="9175" w:type="dxa"/>
          </w:tcPr>
          <w:p w14:paraId="43B8CC02" w14:textId="1E9AF336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lastRenderedPageBreak/>
              <w:t>Predmet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6"/>
            </w:r>
          </w:p>
          <w:p w14:paraId="23774E08" w14:textId="77777777" w:rsidR="00416268" w:rsidRPr="001E79DB" w:rsidRDefault="00416268" w:rsidP="004C6A8D"/>
        </w:tc>
      </w:tr>
      <w:tr w:rsidR="00F14440" w:rsidRPr="00F14440" w14:paraId="393AB589" w14:textId="77777777" w:rsidTr="00203D96">
        <w:trPr>
          <w:trHeight w:val="743"/>
        </w:trPr>
        <w:tc>
          <w:tcPr>
            <w:tcW w:w="9175" w:type="dxa"/>
          </w:tcPr>
          <w:p w14:paraId="21E126FF" w14:textId="39712859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Bližšia identifikácia 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7"/>
            </w:r>
          </w:p>
          <w:p w14:paraId="55A1BF74" w14:textId="77777777" w:rsidR="00416268" w:rsidRPr="001E79DB" w:rsidRDefault="00416268" w:rsidP="004C6A8D"/>
        </w:tc>
      </w:tr>
      <w:tr w:rsidR="00F14440" w:rsidRPr="00F14440" w14:paraId="6E21BB88" w14:textId="77777777" w:rsidTr="00203D96">
        <w:trPr>
          <w:trHeight w:val="1113"/>
        </w:trPr>
        <w:tc>
          <w:tcPr>
            <w:tcW w:w="9175" w:type="dxa"/>
          </w:tcPr>
          <w:p w14:paraId="1C530DEE" w14:textId="4525ADFB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Objem skontrolovaných finančných prostriedkov a ich percentuálny podiel vo vzťahu k  výdavkom deklarovaným prijímateľom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8"/>
            </w:r>
            <w:r w:rsidRPr="00F14440">
              <w:rPr>
                <w:b/>
              </w:rPr>
              <w:t xml:space="preserve"> </w:t>
            </w:r>
          </w:p>
          <w:p w14:paraId="394A300A" w14:textId="77777777" w:rsidR="00416268" w:rsidRPr="001E79DB" w:rsidRDefault="00416268" w:rsidP="004C6A8D"/>
        </w:tc>
      </w:tr>
      <w:tr w:rsidR="00F14440" w:rsidRPr="00F14440" w14:paraId="37856D40" w14:textId="77777777" w:rsidTr="00203D96">
        <w:trPr>
          <w:trHeight w:val="1113"/>
        </w:trPr>
        <w:tc>
          <w:tcPr>
            <w:tcW w:w="9175" w:type="dxa"/>
          </w:tcPr>
          <w:p w14:paraId="1F2450B0" w14:textId="5190533E"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t>Popis použitej metodológie na výber vzorky kontrolovaných finančných</w:t>
            </w:r>
            <w:r w:rsidR="00B559C2">
              <w:rPr>
                <w:b/>
              </w:rPr>
              <w:t xml:space="preserve"> </w:t>
            </w:r>
            <w:r w:rsidRPr="00F14440">
              <w:rPr>
                <w:b/>
              </w:rPr>
              <w:t>prostriedkov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9"/>
            </w:r>
          </w:p>
          <w:p w14:paraId="4F382237" w14:textId="77777777" w:rsidR="00416268" w:rsidRPr="001E79DB" w:rsidRDefault="00416268" w:rsidP="004C6A8D"/>
        </w:tc>
      </w:tr>
      <w:tr w:rsidR="00F14440" w:rsidRPr="00F14440" w14:paraId="0B9B6856" w14:textId="77777777" w:rsidTr="00203D96">
        <w:trPr>
          <w:trHeight w:val="743"/>
        </w:trPr>
        <w:tc>
          <w:tcPr>
            <w:tcW w:w="9175" w:type="dxa"/>
          </w:tcPr>
          <w:p w14:paraId="14BCFEDA" w14:textId="3641A2E8" w:rsidR="00F14440" w:rsidRDefault="00DD3CCA" w:rsidP="0077391A">
            <w:pPr>
              <w:jc w:val="both"/>
              <w:rPr>
                <w:b/>
              </w:rPr>
            </w:pPr>
            <w:r>
              <w:rPr>
                <w:b/>
              </w:rPr>
              <w:t>Podrobný popis vykonania kontroly vrátane o</w:t>
            </w:r>
            <w:r w:rsidRPr="00F14440">
              <w:rPr>
                <w:b/>
              </w:rPr>
              <w:t>pis</w:t>
            </w:r>
            <w:r>
              <w:rPr>
                <w:b/>
              </w:rPr>
              <w:t>u</w:t>
            </w:r>
            <w:r w:rsidRPr="00F14440">
              <w:rPr>
                <w:b/>
              </w:rPr>
              <w:t xml:space="preserve"> </w:t>
            </w:r>
            <w:r w:rsidR="00F14440" w:rsidRPr="00F14440">
              <w:rPr>
                <w:b/>
              </w:rPr>
              <w:t xml:space="preserve"> zistených nedostatkov</w:t>
            </w:r>
            <w:r w:rsidR="006050F9">
              <w:rPr>
                <w:b/>
              </w:rPr>
              <w:t xml:space="preserve"> a</w:t>
            </w:r>
            <w:r w:rsidR="00203D96">
              <w:rPr>
                <w:b/>
              </w:rPr>
              <w:t> </w:t>
            </w:r>
            <w:r w:rsidR="006050F9">
              <w:rPr>
                <w:b/>
              </w:rPr>
              <w:t>pri</w:t>
            </w:r>
            <w:r w:rsidR="00203D96">
              <w:rPr>
                <w:b/>
              </w:rPr>
              <w:t> </w:t>
            </w:r>
            <w:r w:rsidR="006050F9">
              <w:rPr>
                <w:b/>
              </w:rPr>
              <w:t>porušení osobitných predpisov alebo medzinárodných zmlúv, ktorými je Slovenská republika viazaná</w:t>
            </w:r>
            <w:r w:rsidR="00827535">
              <w:rPr>
                <w:b/>
              </w:rPr>
              <w:t xml:space="preserve"> a na základe ktorých sa Slovenskej republike poskytujú finančné prostriedky zo zahraničia</w:t>
            </w:r>
            <w:r w:rsidR="003A5C5E">
              <w:rPr>
                <w:b/>
              </w:rPr>
              <w:t xml:space="preserve"> označenie konkrétnych ustanovení, ktoré boli porušené</w:t>
            </w:r>
            <w:r w:rsidR="00B559C2">
              <w:rPr>
                <w:b/>
              </w:rPr>
              <w:t>:</w:t>
            </w:r>
            <w:r w:rsidR="00F14440" w:rsidRPr="00F14440">
              <w:rPr>
                <w:rStyle w:val="Odkaznapoznmkupodiarou"/>
                <w:b/>
              </w:rPr>
              <w:footnoteReference w:id="20"/>
            </w:r>
          </w:p>
          <w:p w14:paraId="3189B96D" w14:textId="77777777" w:rsidR="00416268" w:rsidRPr="001E79DB" w:rsidRDefault="00416268" w:rsidP="004C6A8D"/>
        </w:tc>
      </w:tr>
      <w:tr w:rsidR="00317832" w:rsidRPr="00F14440" w14:paraId="31DA9B21" w14:textId="77777777" w:rsidTr="00203D96">
        <w:trPr>
          <w:trHeight w:val="743"/>
        </w:trPr>
        <w:tc>
          <w:tcPr>
            <w:tcW w:w="9175" w:type="dxa"/>
          </w:tcPr>
          <w:p w14:paraId="63FE67A2" w14:textId="70524042" w:rsidR="00317832" w:rsidRPr="004F1EDF" w:rsidRDefault="0080531F" w:rsidP="004A59BD">
            <w:pPr>
              <w:jc w:val="both"/>
              <w:rPr>
                <w:b/>
              </w:rPr>
            </w:pPr>
            <w:r>
              <w:rPr>
                <w:b/>
              </w:rPr>
              <w:t>Odporúčania navrhnuté na nápravu zistených nedostatkov a na odstránenie príčin ich vzniku.</w:t>
            </w:r>
          </w:p>
        </w:tc>
      </w:tr>
      <w:tr w:rsidR="00590968" w:rsidRPr="00F14440" w14:paraId="22DFC7D4" w14:textId="77777777" w:rsidTr="00203D96">
        <w:trPr>
          <w:trHeight w:val="194"/>
        </w:trPr>
        <w:tc>
          <w:tcPr>
            <w:tcW w:w="9175" w:type="dxa"/>
          </w:tcPr>
          <w:p w14:paraId="2A7DFC55" w14:textId="04AA5753" w:rsidR="00590968" w:rsidRDefault="00590968" w:rsidP="004F1EDF">
            <w:pPr>
              <w:jc w:val="both"/>
              <w:rPr>
                <w:b/>
              </w:rPr>
            </w:pPr>
            <w:r>
              <w:rPr>
                <w:b/>
              </w:rPr>
              <w:t>Suma nárokovaných finančných prostriedkov/deklarovaných výdavkov v žiadosti o</w:t>
            </w:r>
            <w:r w:rsidR="003D4DC7">
              <w:rPr>
                <w:b/>
              </w:rPr>
              <w:t> </w:t>
            </w:r>
            <w:r>
              <w:rPr>
                <w:b/>
              </w:rPr>
              <w:t>platbu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1"/>
            </w:r>
          </w:p>
          <w:p w14:paraId="3E461D53" w14:textId="77777777" w:rsidR="00590968" w:rsidRPr="00590968" w:rsidRDefault="00590968" w:rsidP="004C6A8D"/>
        </w:tc>
      </w:tr>
      <w:tr w:rsidR="003A6698" w:rsidRPr="00F14440" w14:paraId="45521C59" w14:textId="77777777" w:rsidTr="00203D96">
        <w:trPr>
          <w:trHeight w:val="194"/>
        </w:trPr>
        <w:tc>
          <w:tcPr>
            <w:tcW w:w="9175" w:type="dxa"/>
          </w:tcPr>
          <w:p w14:paraId="7E01DF36" w14:textId="15E4ABC0" w:rsidR="003A6698" w:rsidRDefault="003A6698" w:rsidP="004F1ED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Suma nárokovaných finančných prostriedkov/deklarovaných výdavkov, ktorá bola predmetom kontroly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2"/>
            </w:r>
          </w:p>
          <w:p w14:paraId="28DD1A99" w14:textId="77777777" w:rsidR="003A6698" w:rsidRPr="003A6698" w:rsidRDefault="003A6698" w:rsidP="00590968"/>
        </w:tc>
      </w:tr>
      <w:tr w:rsidR="00590968" w:rsidRPr="00F14440" w14:paraId="51FF2C1C" w14:textId="77777777" w:rsidTr="00203D96">
        <w:trPr>
          <w:trHeight w:val="194"/>
        </w:trPr>
        <w:tc>
          <w:tcPr>
            <w:tcW w:w="9175" w:type="dxa"/>
          </w:tcPr>
          <w:p w14:paraId="7A166815" w14:textId="009D98C1" w:rsidR="00590968" w:rsidRDefault="00590968" w:rsidP="00590968">
            <w:pPr>
              <w:rPr>
                <w:b/>
              </w:rPr>
            </w:pPr>
            <w:r>
              <w:rPr>
                <w:b/>
              </w:rPr>
              <w:t>Oprávnené výdavky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3"/>
            </w:r>
            <w:r>
              <w:rPr>
                <w:b/>
              </w:rPr>
              <w:t xml:space="preserve"> </w:t>
            </w:r>
          </w:p>
          <w:p w14:paraId="48A3E118" w14:textId="77777777" w:rsidR="00590968" w:rsidRPr="00590968" w:rsidRDefault="00590968" w:rsidP="00590968"/>
        </w:tc>
      </w:tr>
      <w:tr w:rsidR="00F14440" w:rsidRPr="00F14440" w14:paraId="1C777811" w14:textId="77777777" w:rsidTr="00203D96">
        <w:trPr>
          <w:trHeight w:val="194"/>
        </w:trPr>
        <w:tc>
          <w:tcPr>
            <w:tcW w:w="9175" w:type="dxa"/>
          </w:tcPr>
          <w:p w14:paraId="454C1892" w14:textId="38F9D9D6" w:rsidR="00F14440" w:rsidRDefault="00590968" w:rsidP="004C6A8D">
            <w:pPr>
              <w:rPr>
                <w:b/>
              </w:rPr>
            </w:pPr>
            <w:r>
              <w:rPr>
                <w:b/>
              </w:rPr>
              <w:t>N</w:t>
            </w:r>
            <w:r w:rsidR="00F14440"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="00F14440"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4"/>
            </w:r>
          </w:p>
          <w:p w14:paraId="1357702F" w14:textId="77777777" w:rsidR="00416268" w:rsidRPr="001E79DB" w:rsidRDefault="00416268" w:rsidP="004C6A8D"/>
        </w:tc>
      </w:tr>
      <w:tr w:rsidR="00F14440" w:rsidRPr="00F14440" w14:paraId="0FF3561C" w14:textId="77777777" w:rsidTr="00203D96">
        <w:trPr>
          <w:trHeight w:val="194"/>
        </w:trPr>
        <w:tc>
          <w:tcPr>
            <w:tcW w:w="9175" w:type="dxa"/>
          </w:tcPr>
          <w:p w14:paraId="2E45F879" w14:textId="77777777" w:rsidR="00115886" w:rsidRDefault="00F14440" w:rsidP="00115886">
            <w:pPr>
              <w:rPr>
                <w:b/>
              </w:rPr>
            </w:pPr>
            <w:r w:rsidRPr="00F14440">
              <w:rPr>
                <w:b/>
              </w:rPr>
              <w:t>Závery z</w:t>
            </w:r>
            <w:r w:rsidR="00B559C2">
              <w:rPr>
                <w:b/>
              </w:rPr>
              <w:t> </w:t>
            </w:r>
            <w:r w:rsidRPr="00F14440">
              <w:rPr>
                <w:b/>
              </w:rPr>
              <w:t>kontroly</w:t>
            </w:r>
            <w:r w:rsidR="00B559C2">
              <w:rPr>
                <w:b/>
              </w:rPr>
              <w:t>:</w:t>
            </w:r>
            <w:r w:rsidR="00491CD5">
              <w:rPr>
                <w:rStyle w:val="Odkaznapoznmkupodiarou"/>
                <w:b/>
              </w:rPr>
              <w:footnoteReference w:id="25"/>
            </w:r>
          </w:p>
          <w:p w14:paraId="4D59FAB2" w14:textId="77777777" w:rsidR="00416268" w:rsidRPr="001E79DB" w:rsidRDefault="00416268" w:rsidP="000A2B09"/>
        </w:tc>
      </w:tr>
      <w:tr w:rsidR="00F14440" w:rsidRPr="00F14440" w14:paraId="48C0A173" w14:textId="77777777" w:rsidTr="00203D96">
        <w:trPr>
          <w:trHeight w:val="194"/>
        </w:trPr>
        <w:tc>
          <w:tcPr>
            <w:tcW w:w="9175" w:type="dxa"/>
          </w:tcPr>
          <w:p w14:paraId="23208B35" w14:textId="4EA98A27" w:rsidR="00416268" w:rsidRDefault="00F14440" w:rsidP="004F1EDF">
            <w:pPr>
              <w:tabs>
                <w:tab w:val="left" w:pos="8385"/>
              </w:tabs>
              <w:jc w:val="both"/>
              <w:rPr>
                <w:b/>
              </w:rPr>
            </w:pPr>
            <w:r w:rsidRPr="00F14440">
              <w:rPr>
                <w:b/>
              </w:rPr>
              <w:t xml:space="preserve">Zoznam </w:t>
            </w:r>
            <w:r w:rsidR="007E470C">
              <w:rPr>
                <w:b/>
              </w:rPr>
              <w:t xml:space="preserve">kontrolovaných </w:t>
            </w:r>
            <w:r w:rsidRPr="00F14440">
              <w:rPr>
                <w:b/>
              </w:rPr>
              <w:t>dokladov a iných písomností vzťahujúcich sa k 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6"/>
            </w:r>
          </w:p>
          <w:p w14:paraId="3289436D" w14:textId="77777777" w:rsidR="00632C0C" w:rsidRDefault="00632C0C" w:rsidP="004C6A8D">
            <w:pPr>
              <w:tabs>
                <w:tab w:val="left" w:pos="8385"/>
              </w:tabs>
              <w:rPr>
                <w:b/>
              </w:rPr>
            </w:pPr>
          </w:p>
          <w:p w14:paraId="56EC77E6" w14:textId="77777777" w:rsidR="00F14440" w:rsidRPr="00F14440" w:rsidRDefault="00F14440" w:rsidP="004C6A8D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ab/>
            </w:r>
          </w:p>
        </w:tc>
      </w:tr>
      <w:tr w:rsidR="00F14440" w:rsidRPr="00F14440" w14:paraId="7BAFF6D7" w14:textId="77777777" w:rsidTr="00203D96">
        <w:trPr>
          <w:trHeight w:val="194"/>
        </w:trPr>
        <w:tc>
          <w:tcPr>
            <w:tcW w:w="9175" w:type="dxa"/>
          </w:tcPr>
          <w:p w14:paraId="20FE8C06" w14:textId="419733AE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Zoznam p</w:t>
            </w:r>
            <w:r w:rsidR="004A59BD">
              <w:rPr>
                <w:b/>
              </w:rPr>
              <w:t>odkladov</w:t>
            </w:r>
            <w:r w:rsidRPr="00F14440">
              <w:rPr>
                <w:b/>
              </w:rPr>
              <w:t xml:space="preserve"> preukazujúcich zistené </w:t>
            </w:r>
            <w:r w:rsidR="004A59BD" w:rsidRPr="00F14440">
              <w:rPr>
                <w:b/>
              </w:rPr>
              <w:t>nedostatky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7"/>
            </w:r>
            <w:r w:rsidRPr="00F14440">
              <w:rPr>
                <w:b/>
              </w:rPr>
              <w:t xml:space="preserve"> </w:t>
            </w:r>
          </w:p>
          <w:p w14:paraId="604E9473" w14:textId="77777777" w:rsidR="00416268" w:rsidRDefault="00416268" w:rsidP="004C6A8D"/>
          <w:p w14:paraId="41A1EA8D" w14:textId="77777777" w:rsidR="00632C0C" w:rsidRPr="001E79DB" w:rsidRDefault="00632C0C" w:rsidP="004C6A8D"/>
        </w:tc>
      </w:tr>
      <w:tr w:rsidR="00F14440" w:rsidRPr="00F14440" w14:paraId="00C68BF5" w14:textId="77777777" w:rsidTr="00203D96">
        <w:trPr>
          <w:trHeight w:val="194"/>
        </w:trPr>
        <w:tc>
          <w:tcPr>
            <w:tcW w:w="9175" w:type="dxa"/>
            <w:tcBorders>
              <w:bottom w:val="single" w:sz="4" w:space="0" w:color="auto"/>
            </w:tcBorders>
          </w:tcPr>
          <w:p w14:paraId="289D8B38" w14:textId="094D5234"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t>Lehota na podanie námietok k zisteným nedostatkom</w:t>
            </w:r>
            <w:r w:rsidR="006A0FB8">
              <w:rPr>
                <w:b/>
              </w:rPr>
              <w:t xml:space="preserve"> a </w:t>
            </w:r>
            <w:r w:rsidR="002065E3">
              <w:rPr>
                <w:b/>
              </w:rPr>
              <w:t>navrhnutým odporúčaniam</w:t>
            </w:r>
            <w:r w:rsidR="00656501">
              <w:rPr>
                <w:b/>
              </w:rPr>
              <w:t xml:space="preserve">, </w:t>
            </w:r>
            <w:r w:rsidR="00656501" w:rsidRPr="00656501">
              <w:rPr>
                <w:b/>
              </w:rPr>
              <w:t>k lehote na predloženie písomného zoznamu prijatých opatrení a k lehote na splnenie prijatých opatrení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8"/>
            </w:r>
          </w:p>
          <w:p w14:paraId="3EF2B996" w14:textId="77777777" w:rsidR="00416268" w:rsidRPr="001E79DB" w:rsidRDefault="00416268" w:rsidP="004C6A8D"/>
        </w:tc>
      </w:tr>
      <w:tr w:rsidR="00F14440" w:rsidRPr="00F14440" w14:paraId="5A80DE38" w14:textId="77777777" w:rsidTr="00203D96">
        <w:trPr>
          <w:trHeight w:val="194"/>
        </w:trPr>
        <w:tc>
          <w:tcPr>
            <w:tcW w:w="9175" w:type="dxa"/>
            <w:tcBorders>
              <w:top w:val="single" w:sz="4" w:space="0" w:color="auto"/>
            </w:tcBorders>
          </w:tcPr>
          <w:p w14:paraId="5BF3EF06" w14:textId="22885D81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Lehota na predloženie písomn</w:t>
            </w:r>
            <w:r w:rsidR="00041D5F">
              <w:rPr>
                <w:b/>
              </w:rPr>
              <w:t>ého zoznamu</w:t>
            </w:r>
            <w:r w:rsidRPr="00F14440">
              <w:rPr>
                <w:b/>
              </w:rPr>
              <w:t> </w:t>
            </w:r>
            <w:r w:rsidR="00ED2815">
              <w:rPr>
                <w:b/>
              </w:rPr>
              <w:t>prijatých</w:t>
            </w:r>
            <w:r w:rsidRPr="00F14440">
              <w:rPr>
                <w:b/>
              </w:rPr>
              <w:t xml:space="preserve"> opatren</w:t>
            </w:r>
            <w:r w:rsidR="00041D5F">
              <w:rPr>
                <w:b/>
              </w:rPr>
              <w:t>í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9"/>
            </w:r>
            <w:r w:rsidRPr="00F14440">
              <w:rPr>
                <w:b/>
              </w:rPr>
              <w:t xml:space="preserve"> </w:t>
            </w:r>
          </w:p>
          <w:p w14:paraId="38259BCA" w14:textId="77777777" w:rsidR="00416268" w:rsidRDefault="00416268" w:rsidP="004C6A8D"/>
          <w:p w14:paraId="15D654D3" w14:textId="77777777" w:rsidR="00632C0C" w:rsidRPr="001E79DB" w:rsidRDefault="00632C0C" w:rsidP="004C6A8D"/>
        </w:tc>
      </w:tr>
      <w:tr w:rsidR="00ED2815" w:rsidRPr="00F14440" w14:paraId="4533287B" w14:textId="77777777" w:rsidTr="004F1EDF">
        <w:trPr>
          <w:trHeight w:val="194"/>
        </w:trPr>
        <w:tc>
          <w:tcPr>
            <w:tcW w:w="9175" w:type="dxa"/>
          </w:tcPr>
          <w:p w14:paraId="56A4DD42" w14:textId="0DC9205F" w:rsidR="00ED2815" w:rsidRDefault="00ED2815" w:rsidP="004C6A8D">
            <w:pPr>
              <w:rPr>
                <w:b/>
              </w:rPr>
            </w:pPr>
            <w:r>
              <w:rPr>
                <w:b/>
              </w:rPr>
              <w:t>Lehota na splnenie prijatých opatrení:</w:t>
            </w:r>
          </w:p>
          <w:p w14:paraId="77EB857F" w14:textId="77777777" w:rsidR="00ED2815" w:rsidRDefault="00ED2815" w:rsidP="004C6A8D">
            <w:pPr>
              <w:rPr>
                <w:b/>
              </w:rPr>
            </w:pPr>
          </w:p>
          <w:p w14:paraId="05666B68" w14:textId="77777777" w:rsidR="00ED2815" w:rsidRPr="00F14440" w:rsidRDefault="00ED2815" w:rsidP="004C6A8D">
            <w:pPr>
              <w:rPr>
                <w:b/>
              </w:rPr>
            </w:pPr>
          </w:p>
        </w:tc>
      </w:tr>
      <w:tr w:rsidR="00F14440" w:rsidRPr="00F14440" w14:paraId="2F600825" w14:textId="77777777" w:rsidTr="00203D96">
        <w:trPr>
          <w:trHeight w:val="194"/>
        </w:trPr>
        <w:tc>
          <w:tcPr>
            <w:tcW w:w="9175" w:type="dxa"/>
          </w:tcPr>
          <w:p w14:paraId="1CD9F3B2" w14:textId="1B0CCAA0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Iné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30"/>
            </w:r>
            <w:r w:rsidRPr="00F14440">
              <w:rPr>
                <w:b/>
              </w:rPr>
              <w:t xml:space="preserve"> </w:t>
            </w:r>
          </w:p>
          <w:p w14:paraId="7066B5F9" w14:textId="77777777" w:rsidR="00416268" w:rsidRPr="001E79DB" w:rsidRDefault="00416268" w:rsidP="004C6A8D"/>
        </w:tc>
      </w:tr>
    </w:tbl>
    <w:p w14:paraId="1225427E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2848D227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3A74A774" w14:textId="77777777" w:rsidR="006153EE" w:rsidRDefault="006153EE" w:rsidP="004C6A8D">
            <w:pPr>
              <w:rPr>
                <w:b/>
              </w:rPr>
            </w:pPr>
            <w:r>
              <w:rPr>
                <w:b/>
              </w:rPr>
              <w:lastRenderedPageBreak/>
              <w:t>Údaje o osobách zod</w:t>
            </w:r>
            <w:r w:rsidR="00B6399C">
              <w:rPr>
                <w:b/>
              </w:rPr>
              <w:t>povedných za vykonanie kontroly</w:t>
            </w:r>
            <w:r>
              <w:rPr>
                <w:b/>
              </w:rPr>
              <w:t xml:space="preserve"> </w:t>
            </w:r>
          </w:p>
        </w:tc>
      </w:tr>
    </w:tbl>
    <w:p w14:paraId="0CB2E0D0" w14:textId="77777777" w:rsidR="006153EE" w:rsidRDefault="006153EE" w:rsidP="006153EE">
      <w:pPr>
        <w:pStyle w:val="Odsekzoznamu"/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6153EE" w14:paraId="327BDBD2" w14:textId="77777777" w:rsidTr="00203D96">
        <w:tc>
          <w:tcPr>
            <w:tcW w:w="1878" w:type="dxa"/>
          </w:tcPr>
          <w:p w14:paraId="45673958" w14:textId="54C62794" w:rsidR="006153EE" w:rsidRDefault="006153EE" w:rsidP="003D4DC7">
            <w:pPr>
              <w:pStyle w:val="Odsekzoznamu"/>
              <w:ind w:left="0"/>
            </w:pPr>
            <w:r>
              <w:t>Kontrolu vykonal</w:t>
            </w:r>
            <w:r w:rsidR="003D4DC7">
              <w:t>:</w:t>
            </w:r>
            <w:r>
              <w:rPr>
                <w:rStyle w:val="Odkaznapoznmkupodiarou"/>
              </w:rPr>
              <w:footnoteReference w:id="31"/>
            </w:r>
            <w:r>
              <w:t xml:space="preserve"> </w:t>
            </w:r>
          </w:p>
        </w:tc>
        <w:tc>
          <w:tcPr>
            <w:tcW w:w="2517" w:type="dxa"/>
          </w:tcPr>
          <w:p w14:paraId="240FBE23" w14:textId="50E92F3B" w:rsidR="006153EE" w:rsidRDefault="006153EE" w:rsidP="003D4DC7">
            <w:pPr>
              <w:pStyle w:val="Odsekzoznamu"/>
              <w:ind w:left="0"/>
            </w:pPr>
            <w:r>
              <w:t>Pozícia</w:t>
            </w:r>
            <w:r w:rsidR="003D4DC7">
              <w:t>:</w:t>
            </w:r>
            <w:r>
              <w:rPr>
                <w:rStyle w:val="Odkaznapoznmkupodiarou"/>
              </w:rPr>
              <w:footnoteReference w:id="32"/>
            </w:r>
          </w:p>
        </w:tc>
        <w:tc>
          <w:tcPr>
            <w:tcW w:w="2693" w:type="dxa"/>
          </w:tcPr>
          <w:p w14:paraId="0AFDFE0A" w14:textId="77777777" w:rsidR="006153EE" w:rsidRDefault="006153EE" w:rsidP="004C6A8D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1984" w:type="dxa"/>
          </w:tcPr>
          <w:p w14:paraId="4D077762" w14:textId="77777777" w:rsidR="006153EE" w:rsidRDefault="006153EE" w:rsidP="002A44F7">
            <w:pPr>
              <w:pStyle w:val="Odsekzoznamu"/>
              <w:ind w:left="0"/>
            </w:pPr>
            <w:r>
              <w:t>Dátum vyhotovenia návrhu</w:t>
            </w:r>
            <w:r w:rsidR="002A44F7">
              <w:t xml:space="preserve"> </w:t>
            </w:r>
            <w:sdt>
              <w:sdtPr>
                <w:rPr>
                  <w:color w:val="4F81BD" w:themeColor="accent1"/>
                </w:rPr>
                <w:id w:val="651873830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>
                <w:rPr>
                  <w:color w:val="auto"/>
                </w:rPr>
              </w:sdtEndPr>
              <w:sdtContent>
                <w:r w:rsidR="002A44F7" w:rsidRPr="004F1EDF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  <w:r>
              <w:t xml:space="preserve"> </w:t>
            </w:r>
            <w:r w:rsidR="002A44F7">
              <w:t xml:space="preserve"> </w:t>
            </w:r>
            <w:r>
              <w:t>:</w:t>
            </w:r>
          </w:p>
        </w:tc>
      </w:tr>
      <w:tr w:rsidR="006153EE" w14:paraId="70A3586D" w14:textId="77777777" w:rsidTr="00203D96">
        <w:tc>
          <w:tcPr>
            <w:tcW w:w="1878" w:type="dxa"/>
          </w:tcPr>
          <w:p w14:paraId="54ACCC5F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0429447D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3E351912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160FA115" w14:textId="77777777" w:rsidR="006153EE" w:rsidRDefault="006153EE" w:rsidP="004C6A8D">
            <w:pPr>
              <w:pStyle w:val="Odsekzoznamu"/>
              <w:ind w:left="0"/>
            </w:pPr>
          </w:p>
        </w:tc>
      </w:tr>
      <w:tr w:rsidR="006153EE" w14:paraId="40D6EA4E" w14:textId="77777777" w:rsidTr="00203D96">
        <w:tc>
          <w:tcPr>
            <w:tcW w:w="1878" w:type="dxa"/>
          </w:tcPr>
          <w:p w14:paraId="45843779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7C50E9C1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47249849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61F2F612" w14:textId="77777777" w:rsidR="006153EE" w:rsidRDefault="006153EE" w:rsidP="004C6A8D">
            <w:pPr>
              <w:pStyle w:val="Odsekzoznamu"/>
              <w:ind w:left="0"/>
            </w:pPr>
          </w:p>
        </w:tc>
      </w:tr>
      <w:tr w:rsidR="004B6D8F" w14:paraId="5EF9E9E6" w14:textId="77777777" w:rsidTr="00203D96">
        <w:tc>
          <w:tcPr>
            <w:tcW w:w="1878" w:type="dxa"/>
          </w:tcPr>
          <w:p w14:paraId="0FE77D0B" w14:textId="77777777" w:rsidR="004B6D8F" w:rsidRDefault="004B6D8F" w:rsidP="004C6A8D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3EB4C625" w14:textId="77777777" w:rsidR="004B6D8F" w:rsidRDefault="004B6D8F" w:rsidP="004C6A8D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3822474B" w14:textId="77777777" w:rsidR="004B6D8F" w:rsidRDefault="004B6D8F" w:rsidP="004C6A8D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1615D786" w14:textId="77777777" w:rsidR="004B6D8F" w:rsidRDefault="004B6D8F" w:rsidP="004C6A8D">
            <w:pPr>
              <w:pStyle w:val="Odsekzoznamu"/>
              <w:ind w:left="0"/>
            </w:pPr>
          </w:p>
        </w:tc>
      </w:tr>
    </w:tbl>
    <w:p w14:paraId="006B18D7" w14:textId="77777777" w:rsidR="006153EE" w:rsidRDefault="006153EE" w:rsidP="006153EE">
      <w:pPr>
        <w:pStyle w:val="Odsekzoznamu"/>
      </w:pPr>
    </w:p>
    <w:p w14:paraId="27A4932C" w14:textId="437B5586" w:rsidR="006153EE" w:rsidRPr="00736378" w:rsidRDefault="008C0230" w:rsidP="006153EE">
      <w:pPr>
        <w:rPr>
          <w:b/>
        </w:rPr>
      </w:pPr>
      <w:r>
        <w:rPr>
          <w:b/>
        </w:rPr>
        <w:t>Poučenie</w:t>
      </w:r>
      <w:r w:rsidR="006153EE" w:rsidRPr="00736378">
        <w:rPr>
          <w:b/>
        </w:rPr>
        <w:t xml:space="preserve">: </w:t>
      </w:r>
    </w:p>
    <w:p w14:paraId="6FAED91F" w14:textId="79FF15DC" w:rsidR="00FD028A" w:rsidRDefault="0027224E" w:rsidP="004F1EDF">
      <w:pPr>
        <w:jc w:val="both"/>
      </w:pPr>
      <w:r>
        <w:t xml:space="preserve">Povinná </w:t>
      </w:r>
      <w:r w:rsidR="008C0230">
        <w:t>osoba je oprávnená podať v lehote určenej</w:t>
      </w:r>
      <w:r w:rsidR="005C3BDE">
        <w:t xml:space="preserve"> oprávnenou osobou</w:t>
      </w:r>
      <w:r w:rsidR="001214BD" w:rsidDel="001214BD">
        <w:t xml:space="preserve"> </w:t>
      </w:r>
      <w:r w:rsidR="008C0230">
        <w:t>písomné námietky k zisteným nedostatkom, navrhnutým odporúčaniam</w:t>
      </w:r>
      <w:r w:rsidR="00E90D12">
        <w:t>,</w:t>
      </w:r>
      <w:r w:rsidR="008C0230">
        <w:t xml:space="preserve"> </w:t>
      </w:r>
      <w:r w:rsidR="00E919CD">
        <w:t xml:space="preserve"> a/alebo </w:t>
      </w:r>
      <w:r w:rsidR="008C0230">
        <w:t xml:space="preserve">k lehote na predloženie písomného zoznamu </w:t>
      </w:r>
      <w:r w:rsidR="00E90D12">
        <w:t>prijatých</w:t>
      </w:r>
      <w:r w:rsidR="008C0230">
        <w:t xml:space="preserve"> opatrení </w:t>
      </w:r>
      <w:r w:rsidR="00E90D12">
        <w:t>a</w:t>
      </w:r>
      <w:r w:rsidR="00E919CD">
        <w:t>/alebo</w:t>
      </w:r>
      <w:r w:rsidR="00E90D12">
        <w:t> k lehote na splnenie prijatých opatrení</w:t>
      </w:r>
      <w:r w:rsidR="001214BD">
        <w:t>,</w:t>
      </w:r>
      <w:r w:rsidR="00E90D12">
        <w:t xml:space="preserve"> </w:t>
      </w:r>
      <w:r w:rsidR="008C0230">
        <w:t xml:space="preserve"> uvedeným v návrhu čiastkovej správy alebo v návrhu správy; ak</w:t>
      </w:r>
      <w:r w:rsidR="003E3BCC">
        <w:t xml:space="preserve"> námietky nebudú predložené v určenej lehote, </w:t>
      </w:r>
      <w:r w:rsidR="00656501" w:rsidRPr="00656501">
        <w:t xml:space="preserve">bude sa </w:t>
      </w:r>
      <w:r w:rsidR="00656501">
        <w:t xml:space="preserve">návrh </w:t>
      </w:r>
      <w:r w:rsidR="00656501" w:rsidRPr="00656501">
        <w:t>(čiastkov</w:t>
      </w:r>
      <w:r w:rsidR="00656501">
        <w:t>ej</w:t>
      </w:r>
      <w:r w:rsidR="00656501" w:rsidRPr="00656501">
        <w:t>) správ</w:t>
      </w:r>
      <w:r w:rsidR="00656501">
        <w:t>y</w:t>
      </w:r>
      <w:r w:rsidR="00656501" w:rsidRPr="00656501">
        <w:t xml:space="preserve"> z kontroly považovať za akceptovan</w:t>
      </w:r>
      <w:r w:rsidR="00656501">
        <w:t>ý</w:t>
      </w:r>
      <w:r w:rsidR="00656501" w:rsidRPr="00656501">
        <w:t xml:space="preserve"> povinnou osobou</w:t>
      </w:r>
      <w:r w:rsidR="00656501">
        <w:t>.</w:t>
      </w:r>
    </w:p>
    <w:p w14:paraId="243E3884" w14:textId="1579C5A5" w:rsidR="00C904F5" w:rsidRDefault="0027224E" w:rsidP="00C904F5">
      <w:r>
        <w:t>Povinn</w:t>
      </w:r>
      <w:r w:rsidR="00C904F5">
        <w:t>á osoba je povinná:</w:t>
      </w:r>
    </w:p>
    <w:p w14:paraId="020ADAC7" w14:textId="77777777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/>
        <w:ind w:right="103"/>
        <w:contextualSpacing w:val="0"/>
        <w:jc w:val="both"/>
        <w:rPr>
          <w:rFonts w:cstheme="minorBidi"/>
        </w:rPr>
      </w:pPr>
      <w:r>
        <w:rPr>
          <w:rFonts w:cstheme="minorBidi"/>
        </w:rPr>
        <w:tab/>
      </w:r>
      <w:r w:rsidRPr="00270A46">
        <w:rPr>
          <w:rFonts w:cstheme="minorBidi"/>
        </w:rPr>
        <w:t>prijať  v lehote  opatrenia  na  nápravu  nedostatkov  uvedených  v čiastkovej správe alebo v správe a odstrániť príčiny ich vzniku,</w:t>
      </w:r>
    </w:p>
    <w:p w14:paraId="7577A7F5" w14:textId="77777777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00" w:after="0" w:line="240" w:lineRule="auto"/>
        <w:contextualSpacing w:val="0"/>
        <w:jc w:val="both"/>
        <w:rPr>
          <w:rFonts w:cstheme="minorBidi"/>
        </w:rPr>
      </w:pPr>
      <w:r>
        <w:rPr>
          <w:rFonts w:cstheme="minorBidi"/>
        </w:rPr>
        <w:tab/>
      </w:r>
      <w:r w:rsidRPr="00270A46">
        <w:rPr>
          <w:rFonts w:cstheme="minorBidi"/>
        </w:rPr>
        <w:t>predložiť v určenej lehote písomný zoznam prijatých opatrení,</w:t>
      </w:r>
    </w:p>
    <w:p w14:paraId="0A734D88" w14:textId="77777777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6" w:after="0"/>
        <w:ind w:right="103"/>
        <w:contextualSpacing w:val="0"/>
        <w:jc w:val="both"/>
        <w:rPr>
          <w:rFonts w:cstheme="minorBidi"/>
        </w:rPr>
      </w:pPr>
      <w:r>
        <w:rPr>
          <w:rFonts w:cstheme="minorBidi"/>
        </w:rPr>
        <w:tab/>
      </w:r>
      <w:r w:rsidRPr="00270A46">
        <w:rPr>
          <w:rFonts w:cstheme="minorBidi"/>
        </w:rPr>
        <w:t xml:space="preserve">prepracovať a predložiť v </w:t>
      </w:r>
      <w:r w:rsidRPr="0044571B">
        <w:rPr>
          <w:rFonts w:cstheme="minorBidi"/>
        </w:rPr>
        <w:t>určenej</w:t>
      </w:r>
      <w:r w:rsidRPr="009C33E9">
        <w:rPr>
          <w:rFonts w:cstheme="minorBidi"/>
        </w:rPr>
        <w:t xml:space="preserve"> </w:t>
      </w:r>
      <w:r w:rsidRPr="00270A46">
        <w:rPr>
          <w:rFonts w:cstheme="minorBidi"/>
        </w:rPr>
        <w:t xml:space="preserve">lehote písomný zoznam prijatých opatrení, ak </w:t>
      </w:r>
      <w:r>
        <w:rPr>
          <w:rFonts w:cstheme="minorBidi"/>
        </w:rPr>
        <w:t xml:space="preserve">sa </w:t>
      </w:r>
      <w:r w:rsidRPr="00270A46">
        <w:rPr>
          <w:rFonts w:cstheme="minorBidi"/>
        </w:rPr>
        <w:t>vyž</w:t>
      </w:r>
      <w:r>
        <w:rPr>
          <w:rFonts w:cstheme="minorBidi"/>
        </w:rPr>
        <w:t>i</w:t>
      </w:r>
      <w:r w:rsidRPr="00270A46">
        <w:rPr>
          <w:rFonts w:cstheme="minorBidi"/>
        </w:rPr>
        <w:t>ad</w:t>
      </w:r>
      <w:r>
        <w:rPr>
          <w:rFonts w:cstheme="minorBidi"/>
        </w:rPr>
        <w:t>a</w:t>
      </w:r>
      <w:r w:rsidRPr="00270A46">
        <w:rPr>
          <w:rFonts w:cstheme="minorBidi"/>
        </w:rPr>
        <w:t xml:space="preserve"> jeho prepracovanie a predloženie,</w:t>
      </w:r>
    </w:p>
    <w:p w14:paraId="047217A0" w14:textId="77777777" w:rsidR="00C904F5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  <w:rPr>
          <w:rFonts w:cstheme="minorBidi"/>
        </w:rPr>
      </w:pPr>
      <w:r w:rsidRPr="00B77C95">
        <w:tab/>
        <w:t>splniť prijaté opatrenia v určenej lehote,</w:t>
      </w:r>
    </w:p>
    <w:p w14:paraId="7072DE8C" w14:textId="77777777" w:rsidR="00761A59" w:rsidRDefault="00C904F5" w:rsidP="00203D96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</w:pPr>
      <w:r w:rsidRPr="00203D96">
        <w:tab/>
        <w:t xml:space="preserve">na výzvu </w:t>
      </w:r>
      <w:r w:rsidR="003F586B" w:rsidRPr="00203D96">
        <w:t xml:space="preserve">oprávnenej osoby </w:t>
      </w:r>
      <w:r w:rsidRPr="00203D96">
        <w:t>predložiť dokumentáciu preukazujúcu splnenie prijatých opatrení,</w:t>
      </w:r>
      <w:r w:rsidR="00203D96" w:rsidRPr="00203D96">
        <w:t xml:space="preserve"> </w:t>
      </w:r>
    </w:p>
    <w:p w14:paraId="4D01131B" w14:textId="039118D9" w:rsidR="00C904F5" w:rsidRPr="00203D96" w:rsidRDefault="00C904F5" w:rsidP="00761A59">
      <w:pPr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ind w:left="360"/>
        <w:jc w:val="both"/>
      </w:pPr>
      <w:r w:rsidRPr="00203D96">
        <w:t>ak jej táto povinnosť vznikla.</w:t>
      </w:r>
    </w:p>
    <w:p w14:paraId="0784C986" w14:textId="77777777" w:rsidR="00C904F5" w:rsidRDefault="00C904F5" w:rsidP="004F1EDF">
      <w:pPr>
        <w:jc w:val="both"/>
      </w:pPr>
    </w:p>
    <w:p w14:paraId="497D40C5" w14:textId="050F1BD6" w:rsidR="00525AA7" w:rsidRDefault="00525AA7" w:rsidP="00525AA7">
      <w:pPr>
        <w:jc w:val="both"/>
      </w:pPr>
      <w:r>
        <w:lastRenderedPageBreak/>
        <w:t xml:space="preserve">Za nesplnenie povinností uvedených v § 21 ods. 3 a 4 alebo § 23 zákona o finančnej kontrole je </w:t>
      </w:r>
      <w:r w:rsidR="00BD7390">
        <w:t>oprávnená osoba</w:t>
      </w:r>
      <w:r>
        <w:t>, ktor</w:t>
      </w:r>
      <w:r w:rsidR="00BD7390">
        <w:t>á</w:t>
      </w:r>
      <w:r>
        <w:t xml:space="preserve"> vykonáva administratívnu finančnú kontrolu alebo finančnú kontrolu na mieste oprávnen</w:t>
      </w:r>
      <w:r w:rsidR="00BD7390">
        <w:t>á</w:t>
      </w:r>
      <w:r>
        <w:t xml:space="preserve"> uložiť </w:t>
      </w:r>
    </w:p>
    <w:p w14:paraId="652A9CC8" w14:textId="6031AC9B" w:rsidR="00525AA7" w:rsidRDefault="0027224E" w:rsidP="00525AA7">
      <w:pPr>
        <w:pStyle w:val="Odsekzoznamu"/>
        <w:numPr>
          <w:ilvl w:val="0"/>
          <w:numId w:val="3"/>
        </w:numPr>
        <w:jc w:val="both"/>
      </w:pPr>
      <w:r>
        <w:t>povinn</w:t>
      </w:r>
      <w:r w:rsidR="00525AA7">
        <w:t>ej osobe alebo tretej osobe pokutu do 100000 eur,</w:t>
      </w:r>
    </w:p>
    <w:p w14:paraId="2245B6BF" w14:textId="670B3B5D" w:rsidR="00525AA7" w:rsidRPr="00FD028A" w:rsidRDefault="00525AA7" w:rsidP="00203D96">
      <w:pPr>
        <w:pStyle w:val="Odsekzoznamu"/>
        <w:numPr>
          <w:ilvl w:val="0"/>
          <w:numId w:val="3"/>
        </w:numPr>
        <w:jc w:val="both"/>
      </w:pPr>
      <w:r>
        <w:t xml:space="preserve">zamestnancovi </w:t>
      </w:r>
      <w:r w:rsidR="0027224E">
        <w:t>povinnej</w:t>
      </w:r>
      <w:r>
        <w:t xml:space="preserve"> osoby alebo zamestnancovi tretej osoby poriadkovú pokutu do 3000 eur.</w:t>
      </w:r>
    </w:p>
    <w:sectPr w:rsidR="00525AA7" w:rsidRPr="00FD028A" w:rsidSect="00C571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5F0A7" w14:textId="77777777" w:rsidR="007F543B" w:rsidRDefault="007F543B" w:rsidP="009B44B8">
      <w:pPr>
        <w:spacing w:after="0" w:line="240" w:lineRule="auto"/>
      </w:pPr>
      <w:r>
        <w:separator/>
      </w:r>
    </w:p>
  </w:endnote>
  <w:endnote w:type="continuationSeparator" w:id="0">
    <w:p w14:paraId="0DDDB325" w14:textId="77777777" w:rsidR="007F543B" w:rsidRDefault="007F543B" w:rsidP="009B44B8">
      <w:pPr>
        <w:spacing w:after="0" w:line="240" w:lineRule="auto"/>
      </w:pPr>
      <w:r>
        <w:continuationSeparator/>
      </w:r>
    </w:p>
  </w:endnote>
  <w:endnote w:type="continuationNotice" w:id="1">
    <w:p w14:paraId="45E93B43" w14:textId="77777777" w:rsidR="007F543B" w:rsidRDefault="007F54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8FB21" w14:textId="77777777" w:rsidR="008C1025" w:rsidRDefault="008C10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BE17D" w14:textId="77777777" w:rsidR="00B41293" w:rsidRDefault="00B41293" w:rsidP="00B4129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A64C6B1" wp14:editId="57271A1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FE5360" id="Rovná spojnica 2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3F65A0A" w14:textId="12345A54" w:rsidR="00B41293" w:rsidRDefault="00B41293" w:rsidP="00B4129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121FC6A2" wp14:editId="6814012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31773">
          <w:rPr>
            <w:noProof/>
          </w:rPr>
          <w:t>2</w:t>
        </w:r>
        <w:r>
          <w:fldChar w:fldCharType="end"/>
        </w:r>
      </w:sdtContent>
    </w:sdt>
  </w:p>
  <w:p w14:paraId="2CE92579" w14:textId="77777777" w:rsidR="00B41293" w:rsidRPr="00627EA3" w:rsidRDefault="00B41293" w:rsidP="00B41293">
    <w:pPr>
      <w:pStyle w:val="Pta"/>
    </w:pPr>
  </w:p>
  <w:p w14:paraId="074F65C2" w14:textId="77777777" w:rsidR="00B41293" w:rsidRDefault="00B4129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451FF" w14:textId="77777777" w:rsidR="008C1025" w:rsidRDefault="008C10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EDCCD" w14:textId="77777777" w:rsidR="007F543B" w:rsidRDefault="007F543B" w:rsidP="009B44B8">
      <w:pPr>
        <w:spacing w:after="0" w:line="240" w:lineRule="auto"/>
      </w:pPr>
      <w:r>
        <w:separator/>
      </w:r>
    </w:p>
  </w:footnote>
  <w:footnote w:type="continuationSeparator" w:id="0">
    <w:p w14:paraId="7A8C387B" w14:textId="77777777" w:rsidR="007F543B" w:rsidRDefault="007F543B" w:rsidP="009B44B8">
      <w:pPr>
        <w:spacing w:after="0" w:line="240" w:lineRule="auto"/>
      </w:pPr>
      <w:r>
        <w:continuationSeparator/>
      </w:r>
    </w:p>
  </w:footnote>
  <w:footnote w:type="continuationNotice" w:id="1">
    <w:p w14:paraId="25F61D49" w14:textId="77777777" w:rsidR="007F543B" w:rsidRDefault="007F543B">
      <w:pPr>
        <w:spacing w:after="0" w:line="240" w:lineRule="auto"/>
      </w:pPr>
    </w:p>
  </w:footnote>
  <w:footnote w:id="2">
    <w:p w14:paraId="21CC734F" w14:textId="5CDAA04C" w:rsidR="00DC41A4" w:rsidRDefault="00DC41A4" w:rsidP="00D578F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FD35DD">
        <w:tab/>
      </w:r>
      <w:r>
        <w:t>§ 2</w:t>
      </w:r>
      <w:r w:rsidR="00116511">
        <w:t xml:space="preserve"> </w:t>
      </w:r>
      <w:r>
        <w:t>písm. g) zákona o finančnej kontrole</w:t>
      </w:r>
      <w:r w:rsidR="0093251B">
        <w:t>.</w:t>
      </w:r>
      <w:r>
        <w:t xml:space="preserve"> </w:t>
      </w:r>
    </w:p>
  </w:footnote>
  <w:footnote w:id="3">
    <w:p w14:paraId="3B70754A" w14:textId="44F48006" w:rsidR="002C0286" w:rsidRDefault="002C0286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116511">
        <w:t>Uvádza sa</w:t>
      </w:r>
      <w:r>
        <w:t xml:space="preserve"> meno a priezvisko </w:t>
      </w:r>
      <w:r w:rsidR="00596706">
        <w:t>osôb</w:t>
      </w:r>
      <w:r>
        <w:t>, ktorí vykonali kontrolu.</w:t>
      </w:r>
      <w:r w:rsidR="00116511">
        <w:t xml:space="preserve"> V prípade finančnej kontroly na mieste sa tu uvádzajú členovia kontrolnej skupiny a vedúci kontrolnej skupiny.</w:t>
      </w:r>
      <w:r>
        <w:t xml:space="preserve"> </w:t>
      </w:r>
      <w:r w:rsidR="00656501" w:rsidRPr="00656501">
        <w:t xml:space="preserve">V prípade, </w:t>
      </w:r>
      <w:r w:rsidR="00D355CC">
        <w:t xml:space="preserve">ak </w:t>
      </w:r>
      <w:r w:rsidR="00116511">
        <w:t>uvedené osoby</w:t>
      </w:r>
      <w:r w:rsidR="00D355CC">
        <w:t xml:space="preserve"> vykonali kontrolu len </w:t>
      </w:r>
      <w:r w:rsidR="00DA3C1C">
        <w:t xml:space="preserve">v </w:t>
      </w:r>
      <w:r w:rsidR="00D355CC">
        <w:t>nejakej časti, resp. predmetu kontroly odporúča sa</w:t>
      </w:r>
      <w:r w:rsidR="00DA3C1C">
        <w:t xml:space="preserve"> </w:t>
      </w:r>
      <w:r w:rsidR="00380383">
        <w:t xml:space="preserve">pri každej osobe </w:t>
      </w:r>
      <w:r w:rsidR="00DA3C1C">
        <w:t>uviesť</w:t>
      </w:r>
      <w:r w:rsidR="00D355CC">
        <w:t xml:space="preserve"> bližši</w:t>
      </w:r>
      <w:r w:rsidR="00DA3C1C">
        <w:t xml:space="preserve">u </w:t>
      </w:r>
      <w:r w:rsidR="00D355CC">
        <w:t>špecifik</w:t>
      </w:r>
      <w:r w:rsidR="00DA3C1C">
        <w:t>áciu</w:t>
      </w:r>
      <w:r w:rsidR="00380383">
        <w:t xml:space="preserve"> rozsahu kontroly na ktorej sa podieľala </w:t>
      </w:r>
      <w:r w:rsidR="00D355CC">
        <w:t xml:space="preserve"> (napr. </w:t>
      </w:r>
      <w:r w:rsidR="00DA3C1C">
        <w:t>osobné</w:t>
      </w:r>
      <w:r w:rsidR="00D355CC">
        <w:t xml:space="preserve"> výdavky;</w:t>
      </w:r>
      <w:r w:rsidR="00DA3C1C">
        <w:t xml:space="preserve"> finančný prenájom a operatívny nájom; fyzická kontrola prebiehajúcich aktivít</w:t>
      </w:r>
      <w:r w:rsidR="00D355CC">
        <w:t>;</w:t>
      </w:r>
      <w:r w:rsidR="00DA3C1C">
        <w:t xml:space="preserve"> </w:t>
      </w:r>
      <w:r w:rsidR="00656501">
        <w:t>a</w:t>
      </w:r>
      <w:r w:rsidR="00656501" w:rsidRPr="00656501">
        <w:t xml:space="preserve">dministratívna finančná kontrola </w:t>
      </w:r>
      <w:r w:rsidR="00DA3C1C">
        <w:t>ŽoP</w:t>
      </w:r>
      <w:r w:rsidR="00D355CC">
        <w:t>)</w:t>
      </w:r>
      <w:r w:rsidR="00203D96">
        <w:t>.</w:t>
      </w:r>
    </w:p>
  </w:footnote>
  <w:footnote w:id="4">
    <w:p w14:paraId="358837E1" w14:textId="77777777" w:rsidR="007D599A" w:rsidRDefault="007D599A" w:rsidP="007D599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Uvádza sa meno a priezvisko prizvaných osôb. </w:t>
      </w:r>
    </w:p>
  </w:footnote>
  <w:footnote w:id="5">
    <w:p w14:paraId="45D49365" w14:textId="77777777" w:rsidR="007D599A" w:rsidRDefault="007D599A" w:rsidP="007D599A">
      <w:pPr>
        <w:pStyle w:val="Textkomentra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§ 2 písm. i) zákona o finančnej kontrole.</w:t>
      </w:r>
      <w:r>
        <w:tab/>
      </w:r>
    </w:p>
  </w:footnote>
  <w:footnote w:id="6">
    <w:p w14:paraId="788FFB36" w14:textId="55DC0FEF" w:rsidR="00DC41A4" w:rsidRDefault="00DC41A4" w:rsidP="0077391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§ 2 písm. h) zákona o finančnej kontrole</w:t>
      </w:r>
      <w:r w:rsidR="00FD35DD">
        <w:t>.</w:t>
      </w:r>
    </w:p>
  </w:footnote>
  <w:footnote w:id="7">
    <w:p w14:paraId="46A52F71" w14:textId="2A11A762" w:rsidR="0050325C" w:rsidRDefault="0050325C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4E0BD6">
        <w:t xml:space="preserve">Uvádza sa </w:t>
      </w:r>
      <w:r>
        <w:t xml:space="preserve">názov </w:t>
      </w:r>
      <w:r w:rsidR="00116511">
        <w:t>povinnej</w:t>
      </w:r>
      <w:r>
        <w:t xml:space="preserve"> osoby (napr. prijímateľa, SO) alebo meno a priezvisko v prípade, ak je </w:t>
      </w:r>
      <w:r w:rsidR="0027224E">
        <w:t>povinnou</w:t>
      </w:r>
      <w:r>
        <w:t xml:space="preserve"> osobou fyzická osoba</w:t>
      </w:r>
      <w:r w:rsidR="00FD35DD">
        <w:t>.</w:t>
      </w:r>
    </w:p>
  </w:footnote>
  <w:footnote w:id="8">
    <w:p w14:paraId="244014F1" w14:textId="61EE5C0C" w:rsidR="004116FC" w:rsidRDefault="004116FC" w:rsidP="004116FC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Uvádza sa len v  prípade, ak sa od tretej osoby  vyžadovala súčinnosť.</w:t>
      </w:r>
    </w:p>
  </w:footnote>
  <w:footnote w:id="9">
    <w:p w14:paraId="5DC203BD" w14:textId="640C3F21" w:rsidR="006050F9" w:rsidDel="00941265" w:rsidRDefault="006050F9" w:rsidP="0077391A">
      <w:pPr>
        <w:pStyle w:val="Textpoznmkypodiarou"/>
        <w:tabs>
          <w:tab w:val="left" w:pos="284"/>
        </w:tabs>
        <w:rPr>
          <w:del w:id="0" w:author="Autor"/>
        </w:rPr>
      </w:pPr>
      <w:r>
        <w:rPr>
          <w:rStyle w:val="Odkaznapoznmkupodiarou"/>
        </w:rPr>
        <w:footnoteRef/>
      </w:r>
      <w:r>
        <w:t xml:space="preserve"> </w:t>
      </w:r>
      <w:r>
        <w:tab/>
        <w:t>§ 20 ods. 2 písm. a) zákona o finančnej kontrole</w:t>
      </w:r>
      <w:r w:rsidR="00F21709">
        <w:t>.</w:t>
      </w:r>
    </w:p>
  </w:footnote>
  <w:footnote w:id="10">
    <w:p w14:paraId="67466997" w14:textId="30C2CBB6" w:rsidR="00213F89" w:rsidRDefault="00213F89" w:rsidP="00213F89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4116FC">
        <w:t>N</w:t>
      </w:r>
      <w:r>
        <w:t>apr. partner, užívateľ, dodávateľ, subdodávateľ</w:t>
      </w:r>
      <w:r w:rsidR="004116FC">
        <w:t>.</w:t>
      </w:r>
    </w:p>
  </w:footnote>
  <w:footnote w:id="11">
    <w:p w14:paraId="77165854" w14:textId="312EDCDF" w:rsidR="00B559C2" w:rsidRDefault="00B559C2" w:rsidP="00B559C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EF03CE" w:rsidRPr="00EF03CE">
        <w:t xml:space="preserve">Ak sa vykonáva administratívna finančná kontrola aj finančná kontrola na mieste tej istej finančnej operácie alebo jej časti, môže sa vypracovať spoločný návrh čiastkovej správy alebo spoločný návrh správy a spoločná čiastková správa alebo spoločná správa z administratívnej finančnej kontroly a finančnej kontroly na mieste. </w:t>
      </w:r>
    </w:p>
  </w:footnote>
  <w:footnote w:id="12">
    <w:p w14:paraId="2F477338" w14:textId="31738214" w:rsidR="00B559C2" w:rsidRDefault="00B559C2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Platí len v prípade finančnej kontroly na mieste (ak je finančná kontrola na mieste vykonávaná na viacerých miestach fyzického výkonu finančnej kontroly na mieste, uved</w:t>
      </w:r>
      <w:r w:rsidR="003079E8">
        <w:t>ú sa</w:t>
      </w:r>
      <w:r>
        <w:t xml:space="preserve"> všetky tieto miesta).</w:t>
      </w:r>
    </w:p>
  </w:footnote>
  <w:footnote w:id="13">
    <w:p w14:paraId="631C09FA" w14:textId="4C0320BA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V prípade, ak je fyzický výkon kontroly rozdelený na viacero dní, je potrebné uviesť všetky dni. </w:t>
      </w:r>
      <w:r w:rsidR="00F2356A">
        <w:t xml:space="preserve">Platí len v prípade finančnej kontroly na mieste. </w:t>
      </w:r>
      <w:r>
        <w:t xml:space="preserve"> </w:t>
      </w:r>
    </w:p>
  </w:footnote>
  <w:footnote w:id="14">
    <w:p w14:paraId="45B7A578" w14:textId="21D533CA" w:rsidR="00B559C2" w:rsidRDefault="00B559C2" w:rsidP="00203D96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9F2F05">
        <w:t>Uveďte</w:t>
      </w:r>
      <w:r>
        <w:t xml:space="preserve"> ciele kontroly</w:t>
      </w:r>
      <w:r w:rsidR="009F2F05">
        <w:t xml:space="preserve"> v súlade s Oznámením o výkone finančnej kontroly na mieste</w:t>
      </w:r>
      <w:r>
        <w:t xml:space="preserve">. V prípade </w:t>
      </w:r>
      <w:r w:rsidR="009F2F05">
        <w:t>administratívnej finančnej kontroly vyberte relevantné ciele kontroly, pričom ciele kontroly v písmenách a) až c) sú povinné</w:t>
      </w:r>
      <w:r w:rsidR="00E56914">
        <w:t>, ak sa nejedná o opätovnú administratívnu finančnú kontrolu</w:t>
      </w:r>
      <w:r>
        <w:t xml:space="preserve">. </w:t>
      </w:r>
    </w:p>
  </w:footnote>
  <w:footnote w:id="15">
    <w:p w14:paraId="3153CAC8" w14:textId="77777777" w:rsidR="00B559C2" w:rsidRDefault="00B559C2" w:rsidP="00B559C2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Týmto nie je dotknuté </w:t>
      </w:r>
      <w:r w:rsidRPr="00831373">
        <w:t>poskytovanie príspevku alebo jeho časti prijímateľovi formou zjednodušeného vykazovania výdavkov podľa § 16a zákona č. 292/2014 Z. z. v znení neskorších predpisov.</w:t>
      </w:r>
    </w:p>
  </w:footnote>
  <w:footnote w:id="16">
    <w:p w14:paraId="76971A7E" w14:textId="7A6D488C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Ak </w:t>
      </w:r>
      <w:r w:rsidR="00C76F6A">
        <w:t>je formou výkonu kontroly administratívna</w:t>
      </w:r>
      <w:r w:rsidR="00C60BC5">
        <w:t xml:space="preserve"> finančná</w:t>
      </w:r>
      <w:r w:rsidR="00C76F6A">
        <w:t xml:space="preserve"> kontrola </w:t>
      </w:r>
      <w:r>
        <w:t>ŽoP</w:t>
      </w:r>
      <w:r w:rsidR="00C76F6A">
        <w:t xml:space="preserve"> pred jej preplatením/zúčtovaním</w:t>
      </w:r>
      <w:r>
        <w:t xml:space="preserve">, uvedie </w:t>
      </w:r>
      <w:r w:rsidR="003079E8">
        <w:t>sa</w:t>
      </w:r>
      <w:r>
        <w:t xml:space="preserve"> do predmetu kontroly aj ITMS kód</w:t>
      </w:r>
      <w:r w:rsidR="001B5AEB">
        <w:t xml:space="preserve"> ŽoP</w:t>
      </w:r>
      <w:r>
        <w:t>, poradové číslo ŽoP a jej typ (</w:t>
      </w:r>
      <w:r w:rsidRPr="007645D2">
        <w:t>priebežná platba</w:t>
      </w:r>
      <w:r>
        <w:t xml:space="preserve">, poskytnutie predfinancovania, </w:t>
      </w:r>
      <w:r w:rsidRPr="007645D2">
        <w:t>zúčtovanie predfinancovania, poskytnutie zálohovej platby alebo zúčtovanie zálohovej platby, žiadosť o platbu (s príznakom záverečná)</w:t>
      </w:r>
      <w:r>
        <w:t xml:space="preserve">). V ostatných prípadoch </w:t>
      </w:r>
      <w:r w:rsidR="003079E8">
        <w:t xml:space="preserve">sa </w:t>
      </w:r>
      <w:r>
        <w:t>uvedie</w:t>
      </w:r>
      <w:r w:rsidR="00C76F6A">
        <w:t xml:space="preserve"> osobitný predmet kontroly/osobitné predmety kontroly uvedené v Systéme riadenia EŠIF a v usmerneniach RO</w:t>
      </w:r>
      <w:r>
        <w:t>, resp. iný predmet kontroly podľa charakteru kontroly (napr. kontrola delegovaných právomocí na SO</w:t>
      </w:r>
      <w:r w:rsidR="002D23DC">
        <w:t>, kontrola verejného obstarávania</w:t>
      </w:r>
      <w:r>
        <w:t xml:space="preserve">).  </w:t>
      </w:r>
    </w:p>
  </w:footnote>
  <w:footnote w:id="17">
    <w:p w14:paraId="1DE04AB0" w14:textId="02A0B42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3079E8">
        <w:t>Ak je to relevantné, uvedie sa</w:t>
      </w:r>
      <w:r>
        <w:t xml:space="preserve"> bližši</w:t>
      </w:r>
      <w:r w:rsidR="003079E8">
        <w:t>a</w:t>
      </w:r>
      <w:r>
        <w:t xml:space="preserve"> charakteristik</w:t>
      </w:r>
      <w:r w:rsidR="003079E8">
        <w:t>a</w:t>
      </w:r>
      <w:r>
        <w:t xml:space="preserve"> </w:t>
      </w:r>
      <w:r w:rsidR="00FE7389">
        <w:t>predmetu kontroly</w:t>
      </w:r>
      <w:r w:rsidR="008D3152">
        <w:t xml:space="preserve"> (napr. kontrola súladu s HP RMŽ a ND, kontrola súladu s HP UR, ak sú</w:t>
      </w:r>
      <w:r w:rsidR="008D3152" w:rsidRPr="003014A6">
        <w:t xml:space="preserve"> </w:t>
      </w:r>
      <w:r w:rsidR="008D3152">
        <w:t>zástupcovia HP prizvanou osobou.</w:t>
      </w:r>
      <w:r>
        <w:t xml:space="preserve"> </w:t>
      </w:r>
      <w:r w:rsidR="00315FCF">
        <w:t xml:space="preserve">V prípade opätovnej finančnej kontroly sa </w:t>
      </w:r>
      <w:r w:rsidR="000F2AC9">
        <w:t>na tomto mieste</w:t>
      </w:r>
      <w:r w:rsidR="00315FCF">
        <w:t xml:space="preserve"> uvedie rozsah</w:t>
      </w:r>
      <w:r w:rsidR="000F2AC9">
        <w:t xml:space="preserve"> opätovnej finančnej kontroly</w:t>
      </w:r>
      <w:r w:rsidR="00315FCF">
        <w:t xml:space="preserve">. Ak rozsah opätovnej finančnej kontroly </w:t>
      </w:r>
      <w:r w:rsidR="000F2AC9">
        <w:t xml:space="preserve">nie je </w:t>
      </w:r>
      <w:r w:rsidR="00315FCF">
        <w:t xml:space="preserve"> uvedený, považuje sa za to, že opätovná finančná kontrola bola vykonan</w:t>
      </w:r>
      <w:r w:rsidR="000F2AC9">
        <w:t>á</w:t>
      </w:r>
      <w:r w:rsidR="00315FCF">
        <w:t xml:space="preserve"> v pôvodnom rozsahu akom bola vykonaná </w:t>
      </w:r>
      <w:r w:rsidR="000F2AC9">
        <w:t>v rámci riadnej finančnej kontroly</w:t>
      </w:r>
      <w:r w:rsidR="00315FCF">
        <w:t xml:space="preserve">.  </w:t>
      </w:r>
    </w:p>
  </w:footnote>
  <w:footnote w:id="18">
    <w:p w14:paraId="409DFF9B" w14:textId="50C1B00D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3079E8">
        <w:t>V</w:t>
      </w:r>
      <w:r>
        <w:t xml:space="preserve">ypĺňa </w:t>
      </w:r>
      <w:r w:rsidR="003079E8">
        <w:t xml:space="preserve">sa </w:t>
      </w:r>
      <w:r>
        <w:t xml:space="preserve">len v prípade </w:t>
      </w:r>
      <w:r w:rsidR="00A53D31">
        <w:t xml:space="preserve">finančnej </w:t>
      </w:r>
      <w:r>
        <w:t xml:space="preserve">kontroly na mieste. </w:t>
      </w:r>
      <w:r w:rsidR="003079E8">
        <w:t>Oprávnená osoba</w:t>
      </w:r>
      <w:r>
        <w:t xml:space="preserve">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r w:rsidR="009D551C">
        <w:t xml:space="preserve"> EŠIF</w:t>
      </w:r>
      <w:r>
        <w:t xml:space="preserve">. </w:t>
      </w:r>
    </w:p>
  </w:footnote>
  <w:footnote w:id="19">
    <w:p w14:paraId="0863A398" w14:textId="5A1B22FB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3079E8">
        <w:t>V</w:t>
      </w:r>
      <w:r>
        <w:t xml:space="preserve">ypĺňa </w:t>
      </w:r>
      <w:r w:rsidR="003079E8">
        <w:t xml:space="preserve">sa </w:t>
      </w:r>
      <w:r>
        <w:t xml:space="preserve">len v prípade </w:t>
      </w:r>
      <w:r w:rsidR="00A53D31">
        <w:t xml:space="preserve">finančnej </w:t>
      </w:r>
      <w:r>
        <w:t xml:space="preserve">kontroly na mieste, ak nebola vykonaná 100 % kontrola deklarovaných výdavkov prijímateľa. </w:t>
      </w:r>
    </w:p>
  </w:footnote>
  <w:footnote w:id="20">
    <w:p w14:paraId="7187C03A" w14:textId="227CC1F0" w:rsidR="00F14440" w:rsidRDefault="00F14440" w:rsidP="00A213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3079E8">
        <w:t>Oprávnená osoba</w:t>
      </w:r>
      <w:r>
        <w:t xml:space="preserve"> detailne </w:t>
      </w:r>
      <w:r w:rsidRPr="00BF004E">
        <w:t xml:space="preserve">popíše nedostatky, ktoré boli pri kontrole zistené s odkazom na </w:t>
      </w:r>
      <w:r w:rsidRPr="009D551C">
        <w:t>príslušné porušenia legislatívy SR, EÚ, Zmluvy o poskytnutí NFP a pod. vrátane kvalifikácie zistených nezrovnalostí alebo</w:t>
      </w:r>
      <w:r w:rsidRPr="00BF004E">
        <w:t xml:space="preserve"> zisteného podozrenia z nezrovnalosti.</w:t>
      </w:r>
      <w:r w:rsidR="001F600E">
        <w:t xml:space="preserve"> </w:t>
      </w:r>
      <w:r w:rsidR="00E25E60">
        <w:t>Zistené nedostatky odporúčame uvádzať jednotlivo s uvedením poradového čísla a uvedením príslušnej typológie nedostatkov podľa prílohy č. 3 Metodického pokynu CKO č. 30 v platnom znení.</w:t>
      </w:r>
    </w:p>
  </w:footnote>
  <w:footnote w:id="21">
    <w:p w14:paraId="7FE6723E" w14:textId="75ACDEC4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3079E8">
        <w:t>V</w:t>
      </w:r>
      <w:r w:rsidR="002D23DC">
        <w:t xml:space="preserve">ypĺňa </w:t>
      </w:r>
      <w:r w:rsidR="003079E8">
        <w:t xml:space="preserve">sa </w:t>
      </w:r>
      <w:r w:rsidR="002D23DC">
        <w:t>v prípade, ak je formou výkonu kontroly administratívna</w:t>
      </w:r>
      <w:r w:rsidR="00C60BC5">
        <w:t xml:space="preserve"> finančná</w:t>
      </w:r>
      <w:r w:rsidR="002D23DC">
        <w:t xml:space="preserve"> kontrola ŽoP pred jej preplatením/zúčtovaním. </w:t>
      </w:r>
      <w:r>
        <w:t xml:space="preserve"> </w:t>
      </w:r>
      <w:r w:rsidR="008D3152">
        <w:t xml:space="preserve">Uvádza sa </w:t>
      </w:r>
      <w:r>
        <w:t>sum</w:t>
      </w:r>
      <w:r w:rsidR="008D3152">
        <w:t>a</w:t>
      </w:r>
      <w:r>
        <w:t xml:space="preserve"> „spolu“ uveden</w:t>
      </w:r>
      <w:r w:rsidR="008D3152">
        <w:t>á</w:t>
      </w:r>
      <w:r>
        <w:t xml:space="preserve"> v stĺpci </w:t>
      </w:r>
      <w:r w:rsidR="000A78F6">
        <w:t>„Suma žiadaná na preplatenie (suma nárokovaných finančných prostriedkov / deklarovaných výdavkov predložená prijímateľom/partnerom v</w:t>
      </w:r>
      <w:r w:rsidR="00203D96">
        <w:t> </w:t>
      </w:r>
      <w:r w:rsidR="000A78F6">
        <w:t>žiadosti o platbu) (v EUR)“</w:t>
      </w:r>
      <w:r>
        <w:t xml:space="preserve"> </w:t>
      </w:r>
      <w:r w:rsidR="004C6A8D">
        <w:t>žiadosti o platbu</w:t>
      </w:r>
      <w:r>
        <w:t xml:space="preserve">. </w:t>
      </w:r>
    </w:p>
  </w:footnote>
  <w:footnote w:id="22">
    <w:p w14:paraId="46B9BA6C" w14:textId="7D9E3EEA" w:rsidR="003A6698" w:rsidRDefault="003A669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3079E8">
        <w:t>V</w:t>
      </w:r>
      <w:r w:rsidR="002D23DC">
        <w:t xml:space="preserve">ypĺňa </w:t>
      </w:r>
      <w:r w:rsidR="003079E8">
        <w:t xml:space="preserve">sa </w:t>
      </w:r>
      <w:r w:rsidR="002D23DC">
        <w:t xml:space="preserve">v prípade, ak je formou výkonu kontroly administratívna </w:t>
      </w:r>
      <w:r w:rsidR="00217DE2">
        <w:t xml:space="preserve">finančná </w:t>
      </w:r>
      <w:r w:rsidR="002D23DC">
        <w:t>kontrola ŽoP pred jej preplatením/zúčtovaním</w:t>
      </w:r>
      <w:r w:rsidR="001F600E">
        <w:t xml:space="preserve"> alebo jej opätovnej kontrole</w:t>
      </w:r>
      <w:r w:rsidR="002D23DC">
        <w:t xml:space="preserve">. </w:t>
      </w:r>
      <w:r w:rsidR="003079E8">
        <w:t>U</w:t>
      </w:r>
      <w:r>
        <w:t>v</w:t>
      </w:r>
      <w:r w:rsidR="003079E8">
        <w:t>ádza sa</w:t>
      </w:r>
      <w:r>
        <w:t xml:space="preserve"> sum</w:t>
      </w:r>
      <w:r w:rsidR="003079E8">
        <w:t>a</w:t>
      </w:r>
      <w:r w:rsidR="000779F4">
        <w:t xml:space="preserve">, ktorá bola predmetom kontroly (pozn. bez sumy, ktorá bola </w:t>
      </w:r>
      <w:r w:rsidR="005C3BDE">
        <w:t xml:space="preserve">z kontroly </w:t>
      </w:r>
      <w:r w:rsidR="000779F4">
        <w:t>vyčlenená)</w:t>
      </w:r>
      <w:r>
        <w:t xml:space="preserve">. </w:t>
      </w:r>
    </w:p>
  </w:footnote>
  <w:footnote w:id="23">
    <w:p w14:paraId="5E318B7D" w14:textId="527CDCDF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V</w:t>
      </w:r>
      <w:r w:rsidR="002D23DC">
        <w:t xml:space="preserve">ypĺňa </w:t>
      </w:r>
      <w:r w:rsidR="005C3BDE">
        <w:t xml:space="preserve">sa </w:t>
      </w:r>
      <w:r w:rsidR="002D23DC">
        <w:t>v prípade, ak je formou výkonu kontroly administratívna</w:t>
      </w:r>
      <w:r w:rsidR="00217DE2">
        <w:t xml:space="preserve"> finančná</w:t>
      </w:r>
      <w:r w:rsidR="002D23DC">
        <w:t xml:space="preserve"> kontrola ŽoP pred jej preplatením/zúčtovaním</w:t>
      </w:r>
      <w:r w:rsidR="001F600E" w:rsidRPr="001F600E">
        <w:t xml:space="preserve"> </w:t>
      </w:r>
      <w:r w:rsidR="001F600E">
        <w:t>alebo jej opätovnej kontrole</w:t>
      </w:r>
      <w:r w:rsidR="002D23DC">
        <w:t xml:space="preserve">. </w:t>
      </w:r>
      <w:r>
        <w:t xml:space="preserve"> </w:t>
      </w:r>
      <w:r w:rsidR="005C3BDE">
        <w:t>U</w:t>
      </w:r>
      <w:r>
        <w:t>v</w:t>
      </w:r>
      <w:r w:rsidR="005C3BDE">
        <w:t>ádza sa</w:t>
      </w:r>
      <w:r>
        <w:t xml:space="preserve"> sum</w:t>
      </w:r>
      <w:r w:rsidR="005C3BDE">
        <w:t>a</w:t>
      </w:r>
      <w:r>
        <w:t xml:space="preserve"> „spolu“ uveden</w:t>
      </w:r>
      <w:r w:rsidR="005C3BDE">
        <w:t>á</w:t>
      </w:r>
      <w:r>
        <w:t xml:space="preserve"> v stĺpci </w:t>
      </w:r>
      <w:r w:rsidR="000A78F6">
        <w:t>„Oprávnený výdavok (v EUR)</w:t>
      </w:r>
      <w:r w:rsidR="001F600E">
        <w:t>.</w:t>
      </w:r>
      <w:r w:rsidR="000A78F6">
        <w:t>“</w:t>
      </w:r>
    </w:p>
  </w:footnote>
  <w:footnote w:id="24">
    <w:p w14:paraId="2DC1147A" w14:textId="56AC2015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V</w:t>
      </w:r>
      <w:r w:rsidR="002D23DC">
        <w:t>ypĺňa</w:t>
      </w:r>
      <w:r w:rsidR="005C3BDE">
        <w:t xml:space="preserve"> sa</w:t>
      </w:r>
      <w:r w:rsidR="002D23DC">
        <w:t xml:space="preserve"> v prípade, ak je formou výkonu kontroly administratívna </w:t>
      </w:r>
      <w:r w:rsidR="00217DE2">
        <w:t xml:space="preserve">finančná </w:t>
      </w:r>
      <w:r w:rsidR="002D23DC">
        <w:t>kontrola ŽoP pred jej preplatením/zúčtovaním</w:t>
      </w:r>
      <w:r w:rsidR="001F600E" w:rsidRPr="001F600E">
        <w:t xml:space="preserve"> </w:t>
      </w:r>
      <w:r w:rsidR="001F600E">
        <w:t>alebo jej opätovnej kontrole</w:t>
      </w:r>
      <w:r w:rsidR="002D23DC">
        <w:t xml:space="preserve">. </w:t>
      </w:r>
      <w:r w:rsidR="005C3BDE">
        <w:t xml:space="preserve">Uvádza sa </w:t>
      </w:r>
      <w:r>
        <w:t>sum</w:t>
      </w:r>
      <w:r w:rsidR="005C3BDE">
        <w:t>a</w:t>
      </w:r>
      <w:r>
        <w:t xml:space="preserve"> „spolu“ uveden</w:t>
      </w:r>
      <w:r w:rsidR="005C3BDE">
        <w:t>á</w:t>
      </w:r>
      <w:r>
        <w:t xml:space="preserve"> v stĺpci </w:t>
      </w:r>
      <w:r w:rsidR="000A78F6">
        <w:t>„Neoprávnený výdavok (v EUR)“</w:t>
      </w:r>
      <w:r>
        <w:t>.</w:t>
      </w:r>
    </w:p>
  </w:footnote>
  <w:footnote w:id="25">
    <w:p w14:paraId="633B4C88" w14:textId="77777777" w:rsidR="00491CD5" w:rsidRDefault="00491CD5" w:rsidP="0077391A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1D1D5A">
        <w:t>Podľa k</w:t>
      </w:r>
      <w:r>
        <w:t>apitol</w:t>
      </w:r>
      <w:r w:rsidR="001D1D5A">
        <w:t>y</w:t>
      </w:r>
      <w:r>
        <w:t xml:space="preserve"> 3.3.6.2.2 ods. 15 Systému riadenia EŠIF.</w:t>
      </w:r>
      <w:r w:rsidR="001D1D5A">
        <w:t xml:space="preserve"> V prípade potreby uviesť aj ďalšie skutočnosti.</w:t>
      </w:r>
    </w:p>
  </w:footnote>
  <w:footnote w:id="26">
    <w:p w14:paraId="4D699175" w14:textId="77777777"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V prípade, ak je predmetom kontroly ŽoP, je postačujúce uviesť odkaz na číslo/čísla ŽoP, v ktorej sa zoznam dokladov nachádza.  </w:t>
      </w:r>
    </w:p>
  </w:footnote>
  <w:footnote w:id="27">
    <w:p w14:paraId="65FE1D21" w14:textId="58BB25F5"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U</w:t>
      </w:r>
      <w:r>
        <w:t>v</w:t>
      </w:r>
      <w:r w:rsidR="005C3BDE">
        <w:t>ádza sa</w:t>
      </w:r>
      <w:r>
        <w:t xml:space="preserve"> názov p</w:t>
      </w:r>
      <w:r w:rsidR="004A59BD">
        <w:t>odkladu</w:t>
      </w:r>
      <w:r>
        <w:t>/p</w:t>
      </w:r>
      <w:r w:rsidR="004A59BD">
        <w:t>odkladov preukazujúcich zistené nedostatky</w:t>
      </w:r>
      <w:r>
        <w:t xml:space="preserve">. </w:t>
      </w:r>
    </w:p>
  </w:footnote>
  <w:footnote w:id="28">
    <w:p w14:paraId="60B05CD8" w14:textId="2769319A" w:rsidR="00F14440" w:rsidRDefault="00F14440" w:rsidP="00203D96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Určí </w:t>
      </w:r>
      <w:r w:rsidR="005C3BDE">
        <w:t>oprávnená osoba</w:t>
      </w:r>
      <w:r>
        <w:t xml:space="preserve">, pričom </w:t>
      </w:r>
      <w:r w:rsidR="00C32BF1">
        <w:t>sa odporúča lehota nie kratšia ako</w:t>
      </w:r>
      <w:r>
        <w:t xml:space="preserve"> 5 pracovných dní</w:t>
      </w:r>
      <w:r w:rsidR="00256FC7">
        <w:t xml:space="preserve"> odo dňa doručenia návrhu čiastkovej správy/správy</w:t>
      </w:r>
      <w:r>
        <w:t>.</w:t>
      </w:r>
    </w:p>
  </w:footnote>
  <w:footnote w:id="29">
    <w:p w14:paraId="68E6ACD9" w14:textId="09A0AD60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Určí </w:t>
      </w:r>
      <w:r w:rsidR="005C3BDE">
        <w:t>oprávnená osoba</w:t>
      </w:r>
      <w:r>
        <w:t>, 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30">
    <w:p w14:paraId="7481EDA0" w14:textId="3CA88F43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 xml:space="preserve">Uvádzajú sa </w:t>
      </w:r>
      <w:r>
        <w:t>ďalšie doplňujúce údaje</w:t>
      </w:r>
      <w:r w:rsidR="00966F9D">
        <w:t xml:space="preserve"> (napr. informáciu o prerušení plynutia lehôt do zaslania námietok </w:t>
      </w:r>
      <w:r w:rsidR="00FB79C4">
        <w:t xml:space="preserve">k návrhu správy </w:t>
      </w:r>
      <w:r w:rsidR="00966F9D">
        <w:t xml:space="preserve">zo strany </w:t>
      </w:r>
      <w:r w:rsidR="0027224E">
        <w:t>povinnej</w:t>
      </w:r>
      <w:r w:rsidR="00966F9D">
        <w:t xml:space="preserve"> osoby)</w:t>
      </w:r>
      <w:r>
        <w:t xml:space="preserve">. </w:t>
      </w:r>
    </w:p>
  </w:footnote>
  <w:footnote w:id="31">
    <w:p w14:paraId="37860970" w14:textId="6C282990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 w:rsidR="00854226" w:rsidRPr="00854226">
        <w:t xml:space="preserve"> </w:t>
      </w:r>
      <w:r w:rsidR="003310E2">
        <w:tab/>
      </w:r>
      <w:r w:rsidR="005C3BDE">
        <w:t xml:space="preserve">Uvádzajú sa </w:t>
      </w:r>
      <w:r w:rsidR="00854226">
        <w:t>men</w:t>
      </w:r>
      <w:r w:rsidR="00F70DB0">
        <w:t>á</w:t>
      </w:r>
      <w:r w:rsidR="00854226">
        <w:t xml:space="preserve"> a priezvisk</w:t>
      </w:r>
      <w:r w:rsidR="00F70DB0">
        <w:t>á</w:t>
      </w:r>
      <w:r w:rsidR="00854226">
        <w:t xml:space="preserve"> os</w:t>
      </w:r>
      <w:r w:rsidR="00F70DB0">
        <w:t>ô</w:t>
      </w:r>
      <w:r w:rsidR="00854226">
        <w:t>b, ktoré vykonali kontrolu vrátane prizvaných osôb (napr. gestor horizontáln</w:t>
      </w:r>
      <w:r w:rsidR="001F600E">
        <w:t>ych</w:t>
      </w:r>
      <w:r w:rsidR="00854226">
        <w:t xml:space="preserve"> princíp</w:t>
      </w:r>
      <w:r w:rsidR="001F600E">
        <w:t>ov rovnosť mužov a žien a nediskriminácia</w:t>
      </w:r>
      <w:r w:rsidR="00854226">
        <w:t>). V prípade, ak formou výkonu kontroly je administratívna finančná kontrola</w:t>
      </w:r>
      <w:r w:rsidR="00612076">
        <w:t>,</w:t>
      </w:r>
      <w:r w:rsidR="00B330CE">
        <w:t xml:space="preserve"> alebo finančná kontrola na mieste pri ktorej nie je vyhotovený aj </w:t>
      </w:r>
      <w:r w:rsidR="009E4EBA">
        <w:t xml:space="preserve">iný </w:t>
      </w:r>
      <w:r w:rsidR="00B330CE">
        <w:t xml:space="preserve">doklad súvisiaci s finančnou kontrolou, ktorý </w:t>
      </w:r>
      <w:r w:rsidR="009E4EBA">
        <w:t>preukazuje</w:t>
      </w:r>
      <w:r w:rsidR="00B330CE">
        <w:t xml:space="preserve"> v</w:t>
      </w:r>
      <w:r w:rsidR="009E4EBA">
        <w:t xml:space="preserve">ykonanie </w:t>
      </w:r>
      <w:r w:rsidR="00B330CE">
        <w:t>základnej finančnej kontroly</w:t>
      </w:r>
      <w:r w:rsidR="00612076">
        <w:t>,</w:t>
      </w:r>
      <w:r w:rsidR="00B330CE">
        <w:t xml:space="preserve"> </w:t>
      </w:r>
      <w:r w:rsidR="00854226">
        <w:t xml:space="preserve">musí byť jednou z osôb vykonávajúcich kontrolu štatutárny orgán alebo ním určený vedúci zamestnanec. </w:t>
      </w:r>
      <w:r w:rsidR="00F30C01">
        <w:t xml:space="preserve">Pri </w:t>
      </w:r>
      <w:r w:rsidR="0074134F">
        <w:t xml:space="preserve">výkone </w:t>
      </w:r>
      <w:r w:rsidR="00F30C01">
        <w:t>finančnej kontrol</w:t>
      </w:r>
      <w:r w:rsidR="00F5475B">
        <w:t>y</w:t>
      </w:r>
      <w:r w:rsidR="00F30C01">
        <w:t xml:space="preserve"> na mieste sa uvádzajú  osoby, ktoré boli poverené na vykonanie finančnej kontroly na</w:t>
      </w:r>
      <w:r w:rsidR="00203D96">
        <w:t> </w:t>
      </w:r>
      <w:r w:rsidR="00F30C01">
        <w:t xml:space="preserve">mieste v zmysle § 9 ods. 3 zákona o finančnej kontrole. </w:t>
      </w:r>
    </w:p>
  </w:footnote>
  <w:footnote w:id="32">
    <w:p w14:paraId="2C24E056" w14:textId="776AB2A7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U</w:t>
      </w:r>
      <w:r>
        <w:t>v</w:t>
      </w:r>
      <w:r w:rsidR="005C3BDE">
        <w:t>ádza sa</w:t>
      </w:r>
      <w:r>
        <w:t xml:space="preserve"> pozíci</w:t>
      </w:r>
      <w:r w:rsidR="005C3BDE">
        <w:t>a</w:t>
      </w:r>
      <w:r>
        <w:t xml:space="preserve"> zamestnanca </w:t>
      </w:r>
      <w:r w:rsidR="005C3BDE">
        <w:t>oprávnenej osoby</w:t>
      </w:r>
      <w:r>
        <w:t xml:space="preserve"> v rámci interných predpisov. V prípade, ak jednou z osôb vykonávajúcich kontrolu </w:t>
      </w:r>
      <w:r w:rsidR="00F01DEC">
        <w:t xml:space="preserve">je </w:t>
      </w:r>
      <w:r>
        <w:t>vedúci zamestnanec, pričom ak z názvu pozície v rámci interných predpisov nie je jednoznačné, že sa jedná o vedúceho zamestnanca, uv</w:t>
      </w:r>
      <w:r w:rsidR="005C3BDE">
        <w:t>ádza sa</w:t>
      </w:r>
      <w:r>
        <w:t xml:space="preserve"> okrem názvu pozície v rámci interných predpisov aj informáci</w:t>
      </w:r>
      <w:r w:rsidR="005C3BDE">
        <w:t>a</w:t>
      </w:r>
      <w:r>
        <w:t xml:space="preserve"> o tom, že sa jedná o vedúceho zamestnanca. V prípade prizvaných osôb </w:t>
      </w:r>
      <w:r w:rsidR="005C3BDE">
        <w:t xml:space="preserve">sa </w:t>
      </w:r>
      <w:r>
        <w:t xml:space="preserve">tento stĺpec nevypĺňa.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A333C" w14:textId="77777777" w:rsidR="008C1025" w:rsidRDefault="008C102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F0422" w14:textId="77777777" w:rsidR="007B096B" w:rsidRDefault="007B096B" w:rsidP="007B096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728576F3" wp14:editId="053141E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F667A8" id="Rovná spojnica 7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F9766800DDA42D2B05E79D91943CC9B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p w14:paraId="440E4B5E" w14:textId="590FCF59" w:rsidR="007B096B" w:rsidRDefault="0020190C" w:rsidP="007B096B">
        <w:pPr>
          <w:pStyle w:val="Hlavika"/>
          <w:jc w:val="right"/>
        </w:pPr>
        <w:r>
          <w:rPr>
            <w:szCs w:val="20"/>
          </w:rPr>
          <w:t>30.04.2018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D89E8" w14:textId="77777777" w:rsidR="008C1025" w:rsidRDefault="008C10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E40B4"/>
    <w:multiLevelType w:val="hybridMultilevel"/>
    <w:tmpl w:val="92AE95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5DFA"/>
    <w:rsid w:val="00013C3F"/>
    <w:rsid w:val="0002308C"/>
    <w:rsid w:val="00041D5F"/>
    <w:rsid w:val="00043227"/>
    <w:rsid w:val="00051971"/>
    <w:rsid w:val="00055EFA"/>
    <w:rsid w:val="000614E5"/>
    <w:rsid w:val="00061589"/>
    <w:rsid w:val="00062525"/>
    <w:rsid w:val="0006297E"/>
    <w:rsid w:val="0006362C"/>
    <w:rsid w:val="00070A6C"/>
    <w:rsid w:val="00071B7E"/>
    <w:rsid w:val="000779F4"/>
    <w:rsid w:val="00077D8F"/>
    <w:rsid w:val="00083D74"/>
    <w:rsid w:val="00084D07"/>
    <w:rsid w:val="000850CE"/>
    <w:rsid w:val="00085636"/>
    <w:rsid w:val="00093D37"/>
    <w:rsid w:val="00095E90"/>
    <w:rsid w:val="00097F3F"/>
    <w:rsid w:val="000A2B09"/>
    <w:rsid w:val="000A3FE8"/>
    <w:rsid w:val="000A469B"/>
    <w:rsid w:val="000A5F10"/>
    <w:rsid w:val="000A64AB"/>
    <w:rsid w:val="000A761A"/>
    <w:rsid w:val="000A78F6"/>
    <w:rsid w:val="000B3A68"/>
    <w:rsid w:val="000B3C87"/>
    <w:rsid w:val="000B7F30"/>
    <w:rsid w:val="000C3B7B"/>
    <w:rsid w:val="000D4FB2"/>
    <w:rsid w:val="000E1FE7"/>
    <w:rsid w:val="000E59CE"/>
    <w:rsid w:val="000F2AC9"/>
    <w:rsid w:val="000F35B8"/>
    <w:rsid w:val="00100706"/>
    <w:rsid w:val="00101C0A"/>
    <w:rsid w:val="00105536"/>
    <w:rsid w:val="001129B0"/>
    <w:rsid w:val="00115886"/>
    <w:rsid w:val="00116511"/>
    <w:rsid w:val="001214BD"/>
    <w:rsid w:val="00133E84"/>
    <w:rsid w:val="001404AC"/>
    <w:rsid w:val="00146730"/>
    <w:rsid w:val="00146E93"/>
    <w:rsid w:val="00154F86"/>
    <w:rsid w:val="00155A1C"/>
    <w:rsid w:val="001606E2"/>
    <w:rsid w:val="00162695"/>
    <w:rsid w:val="00167872"/>
    <w:rsid w:val="001906B2"/>
    <w:rsid w:val="00194840"/>
    <w:rsid w:val="00194E50"/>
    <w:rsid w:val="001A033F"/>
    <w:rsid w:val="001B042A"/>
    <w:rsid w:val="001B5AEB"/>
    <w:rsid w:val="001B704D"/>
    <w:rsid w:val="001C2853"/>
    <w:rsid w:val="001D03BF"/>
    <w:rsid w:val="001D1D5A"/>
    <w:rsid w:val="001E79DB"/>
    <w:rsid w:val="001F3B8E"/>
    <w:rsid w:val="001F600E"/>
    <w:rsid w:val="001F6DBD"/>
    <w:rsid w:val="0020190C"/>
    <w:rsid w:val="00203D96"/>
    <w:rsid w:val="00204DB4"/>
    <w:rsid w:val="002065E3"/>
    <w:rsid w:val="00213F89"/>
    <w:rsid w:val="002151AC"/>
    <w:rsid w:val="00217DE2"/>
    <w:rsid w:val="00223214"/>
    <w:rsid w:val="0023156F"/>
    <w:rsid w:val="00235070"/>
    <w:rsid w:val="0024799D"/>
    <w:rsid w:val="002510A3"/>
    <w:rsid w:val="00251623"/>
    <w:rsid w:val="00256FC7"/>
    <w:rsid w:val="00266644"/>
    <w:rsid w:val="002714E6"/>
    <w:rsid w:val="0027224E"/>
    <w:rsid w:val="00292942"/>
    <w:rsid w:val="002952F5"/>
    <w:rsid w:val="002A44F7"/>
    <w:rsid w:val="002A4710"/>
    <w:rsid w:val="002A5CDB"/>
    <w:rsid w:val="002B453B"/>
    <w:rsid w:val="002B60FE"/>
    <w:rsid w:val="002B7F67"/>
    <w:rsid w:val="002C0286"/>
    <w:rsid w:val="002C3071"/>
    <w:rsid w:val="002D23DC"/>
    <w:rsid w:val="002D61A4"/>
    <w:rsid w:val="002D6C43"/>
    <w:rsid w:val="002E27DD"/>
    <w:rsid w:val="00300224"/>
    <w:rsid w:val="00302044"/>
    <w:rsid w:val="003079E8"/>
    <w:rsid w:val="00315FCF"/>
    <w:rsid w:val="00317832"/>
    <w:rsid w:val="00320CB7"/>
    <w:rsid w:val="00326876"/>
    <w:rsid w:val="003310E2"/>
    <w:rsid w:val="00334444"/>
    <w:rsid w:val="003377A7"/>
    <w:rsid w:val="00341052"/>
    <w:rsid w:val="00364F02"/>
    <w:rsid w:val="00373F9C"/>
    <w:rsid w:val="00377931"/>
    <w:rsid w:val="00380383"/>
    <w:rsid w:val="00381EF6"/>
    <w:rsid w:val="0039729E"/>
    <w:rsid w:val="003A3101"/>
    <w:rsid w:val="003A5C5E"/>
    <w:rsid w:val="003A6698"/>
    <w:rsid w:val="003B1B14"/>
    <w:rsid w:val="003B25EA"/>
    <w:rsid w:val="003B3D16"/>
    <w:rsid w:val="003B7012"/>
    <w:rsid w:val="003C168F"/>
    <w:rsid w:val="003D2AA7"/>
    <w:rsid w:val="003D3D6B"/>
    <w:rsid w:val="003D4DC7"/>
    <w:rsid w:val="003D6EDD"/>
    <w:rsid w:val="003E3B43"/>
    <w:rsid w:val="003E3BCC"/>
    <w:rsid w:val="003E6CC6"/>
    <w:rsid w:val="003E6CF9"/>
    <w:rsid w:val="003E7F82"/>
    <w:rsid w:val="003F586B"/>
    <w:rsid w:val="00400993"/>
    <w:rsid w:val="004116FC"/>
    <w:rsid w:val="00412D91"/>
    <w:rsid w:val="0041364B"/>
    <w:rsid w:val="00416268"/>
    <w:rsid w:val="004173E3"/>
    <w:rsid w:val="00426334"/>
    <w:rsid w:val="00430E3E"/>
    <w:rsid w:val="00431773"/>
    <w:rsid w:val="004450F2"/>
    <w:rsid w:val="004620CE"/>
    <w:rsid w:val="00491CD5"/>
    <w:rsid w:val="00496C00"/>
    <w:rsid w:val="004A59BD"/>
    <w:rsid w:val="004B119A"/>
    <w:rsid w:val="004B12C1"/>
    <w:rsid w:val="004B54F5"/>
    <w:rsid w:val="004B6D8F"/>
    <w:rsid w:val="004C3A77"/>
    <w:rsid w:val="004C6A8D"/>
    <w:rsid w:val="004D0547"/>
    <w:rsid w:val="004D5A54"/>
    <w:rsid w:val="004E0BD6"/>
    <w:rsid w:val="004F1EDF"/>
    <w:rsid w:val="004F3C5E"/>
    <w:rsid w:val="004F5C4A"/>
    <w:rsid w:val="0050325C"/>
    <w:rsid w:val="0050435C"/>
    <w:rsid w:val="005146C0"/>
    <w:rsid w:val="00516DBA"/>
    <w:rsid w:val="00517659"/>
    <w:rsid w:val="00520426"/>
    <w:rsid w:val="00521984"/>
    <w:rsid w:val="00525AA7"/>
    <w:rsid w:val="005268F3"/>
    <w:rsid w:val="00536656"/>
    <w:rsid w:val="0056125D"/>
    <w:rsid w:val="00562EF9"/>
    <w:rsid w:val="00564CA7"/>
    <w:rsid w:val="00574956"/>
    <w:rsid w:val="00575D02"/>
    <w:rsid w:val="00583037"/>
    <w:rsid w:val="00586B31"/>
    <w:rsid w:val="00590968"/>
    <w:rsid w:val="00596706"/>
    <w:rsid w:val="005B404D"/>
    <w:rsid w:val="005C3BDE"/>
    <w:rsid w:val="005F3426"/>
    <w:rsid w:val="006022FA"/>
    <w:rsid w:val="006050F9"/>
    <w:rsid w:val="00612076"/>
    <w:rsid w:val="006153EE"/>
    <w:rsid w:val="006157AA"/>
    <w:rsid w:val="00621C3A"/>
    <w:rsid w:val="006267ED"/>
    <w:rsid w:val="006300A5"/>
    <w:rsid w:val="00632C0C"/>
    <w:rsid w:val="00643007"/>
    <w:rsid w:val="00645C0C"/>
    <w:rsid w:val="00656501"/>
    <w:rsid w:val="00660FFE"/>
    <w:rsid w:val="00663AAC"/>
    <w:rsid w:val="00685B08"/>
    <w:rsid w:val="006A0FB8"/>
    <w:rsid w:val="006A3190"/>
    <w:rsid w:val="006B154F"/>
    <w:rsid w:val="006B35C5"/>
    <w:rsid w:val="006B3854"/>
    <w:rsid w:val="006B64A6"/>
    <w:rsid w:val="006C1C24"/>
    <w:rsid w:val="006C662C"/>
    <w:rsid w:val="006D29AD"/>
    <w:rsid w:val="006D6415"/>
    <w:rsid w:val="006D67A0"/>
    <w:rsid w:val="006F5B6B"/>
    <w:rsid w:val="006F6AAD"/>
    <w:rsid w:val="00700482"/>
    <w:rsid w:val="00706C33"/>
    <w:rsid w:val="007078EE"/>
    <w:rsid w:val="00724171"/>
    <w:rsid w:val="0074067B"/>
    <w:rsid w:val="0074134F"/>
    <w:rsid w:val="0074279E"/>
    <w:rsid w:val="00745670"/>
    <w:rsid w:val="00761A59"/>
    <w:rsid w:val="007671E5"/>
    <w:rsid w:val="0077391A"/>
    <w:rsid w:val="007847F5"/>
    <w:rsid w:val="00790657"/>
    <w:rsid w:val="007A2DAC"/>
    <w:rsid w:val="007B0424"/>
    <w:rsid w:val="007B096B"/>
    <w:rsid w:val="007B2FAE"/>
    <w:rsid w:val="007B58AD"/>
    <w:rsid w:val="007D599A"/>
    <w:rsid w:val="007D7A05"/>
    <w:rsid w:val="007E062E"/>
    <w:rsid w:val="007E19E1"/>
    <w:rsid w:val="007E31BD"/>
    <w:rsid w:val="007E470C"/>
    <w:rsid w:val="007F2345"/>
    <w:rsid w:val="007F543B"/>
    <w:rsid w:val="0080531F"/>
    <w:rsid w:val="0081184D"/>
    <w:rsid w:val="00814C65"/>
    <w:rsid w:val="0082265F"/>
    <w:rsid w:val="00822CEB"/>
    <w:rsid w:val="00825759"/>
    <w:rsid w:val="00827535"/>
    <w:rsid w:val="00834A82"/>
    <w:rsid w:val="00835158"/>
    <w:rsid w:val="00836205"/>
    <w:rsid w:val="00836D1F"/>
    <w:rsid w:val="00846EE7"/>
    <w:rsid w:val="00854226"/>
    <w:rsid w:val="00873437"/>
    <w:rsid w:val="00884304"/>
    <w:rsid w:val="008855DD"/>
    <w:rsid w:val="00886060"/>
    <w:rsid w:val="00890795"/>
    <w:rsid w:val="00894CAA"/>
    <w:rsid w:val="008A7DBF"/>
    <w:rsid w:val="008C0230"/>
    <w:rsid w:val="008C03D0"/>
    <w:rsid w:val="008C1025"/>
    <w:rsid w:val="008C498C"/>
    <w:rsid w:val="008D3152"/>
    <w:rsid w:val="008D613D"/>
    <w:rsid w:val="008E7D74"/>
    <w:rsid w:val="008F1706"/>
    <w:rsid w:val="00900A28"/>
    <w:rsid w:val="00922D99"/>
    <w:rsid w:val="009319EC"/>
    <w:rsid w:val="0093251B"/>
    <w:rsid w:val="00941265"/>
    <w:rsid w:val="009428AE"/>
    <w:rsid w:val="00944BAA"/>
    <w:rsid w:val="0096288B"/>
    <w:rsid w:val="00966F9D"/>
    <w:rsid w:val="00977107"/>
    <w:rsid w:val="00996F8D"/>
    <w:rsid w:val="009A73BC"/>
    <w:rsid w:val="009B44B8"/>
    <w:rsid w:val="009C7629"/>
    <w:rsid w:val="009D551C"/>
    <w:rsid w:val="009E4EBA"/>
    <w:rsid w:val="009F2615"/>
    <w:rsid w:val="009F2F05"/>
    <w:rsid w:val="00A00F56"/>
    <w:rsid w:val="00A01D89"/>
    <w:rsid w:val="00A07AEE"/>
    <w:rsid w:val="00A07CCA"/>
    <w:rsid w:val="00A145DA"/>
    <w:rsid w:val="00A213DF"/>
    <w:rsid w:val="00A2775D"/>
    <w:rsid w:val="00A46A4E"/>
    <w:rsid w:val="00A537B6"/>
    <w:rsid w:val="00A53D31"/>
    <w:rsid w:val="00A558DF"/>
    <w:rsid w:val="00A72107"/>
    <w:rsid w:val="00A72316"/>
    <w:rsid w:val="00A764E4"/>
    <w:rsid w:val="00A83B14"/>
    <w:rsid w:val="00A90338"/>
    <w:rsid w:val="00A9035D"/>
    <w:rsid w:val="00AA4FF1"/>
    <w:rsid w:val="00AB2974"/>
    <w:rsid w:val="00AB2BC6"/>
    <w:rsid w:val="00AC13D9"/>
    <w:rsid w:val="00AD3651"/>
    <w:rsid w:val="00AD71EA"/>
    <w:rsid w:val="00AE10CF"/>
    <w:rsid w:val="00AE773A"/>
    <w:rsid w:val="00AF09FE"/>
    <w:rsid w:val="00AF1058"/>
    <w:rsid w:val="00B02447"/>
    <w:rsid w:val="00B074B1"/>
    <w:rsid w:val="00B10494"/>
    <w:rsid w:val="00B3102E"/>
    <w:rsid w:val="00B330CE"/>
    <w:rsid w:val="00B41293"/>
    <w:rsid w:val="00B45EC1"/>
    <w:rsid w:val="00B5528D"/>
    <w:rsid w:val="00B559C2"/>
    <w:rsid w:val="00B60ECA"/>
    <w:rsid w:val="00B62BEA"/>
    <w:rsid w:val="00B6399C"/>
    <w:rsid w:val="00B65AFB"/>
    <w:rsid w:val="00B666C3"/>
    <w:rsid w:val="00B66F4A"/>
    <w:rsid w:val="00B70C93"/>
    <w:rsid w:val="00B7524D"/>
    <w:rsid w:val="00B82AF4"/>
    <w:rsid w:val="00B9083F"/>
    <w:rsid w:val="00B963A1"/>
    <w:rsid w:val="00BA2F6C"/>
    <w:rsid w:val="00BA56AD"/>
    <w:rsid w:val="00BA781F"/>
    <w:rsid w:val="00BC56AC"/>
    <w:rsid w:val="00BD2955"/>
    <w:rsid w:val="00BD7390"/>
    <w:rsid w:val="00BF004E"/>
    <w:rsid w:val="00BF78A6"/>
    <w:rsid w:val="00C10DA7"/>
    <w:rsid w:val="00C12B94"/>
    <w:rsid w:val="00C25B7D"/>
    <w:rsid w:val="00C3059E"/>
    <w:rsid w:val="00C32BF1"/>
    <w:rsid w:val="00C3562A"/>
    <w:rsid w:val="00C41A81"/>
    <w:rsid w:val="00C45089"/>
    <w:rsid w:val="00C525D0"/>
    <w:rsid w:val="00C55D8C"/>
    <w:rsid w:val="00C571C4"/>
    <w:rsid w:val="00C605AC"/>
    <w:rsid w:val="00C60BC5"/>
    <w:rsid w:val="00C71EBF"/>
    <w:rsid w:val="00C76F6A"/>
    <w:rsid w:val="00C84131"/>
    <w:rsid w:val="00C904F5"/>
    <w:rsid w:val="00C930D4"/>
    <w:rsid w:val="00C962EE"/>
    <w:rsid w:val="00CA4BEF"/>
    <w:rsid w:val="00CA5C7F"/>
    <w:rsid w:val="00CA788A"/>
    <w:rsid w:val="00CB5642"/>
    <w:rsid w:val="00CC67E9"/>
    <w:rsid w:val="00CD0BB9"/>
    <w:rsid w:val="00CD737F"/>
    <w:rsid w:val="00CE5BD7"/>
    <w:rsid w:val="00D033F5"/>
    <w:rsid w:val="00D05634"/>
    <w:rsid w:val="00D06B57"/>
    <w:rsid w:val="00D1210C"/>
    <w:rsid w:val="00D2584E"/>
    <w:rsid w:val="00D25B7B"/>
    <w:rsid w:val="00D355CC"/>
    <w:rsid w:val="00D362FE"/>
    <w:rsid w:val="00D42009"/>
    <w:rsid w:val="00D50DC5"/>
    <w:rsid w:val="00D578F3"/>
    <w:rsid w:val="00D64C19"/>
    <w:rsid w:val="00D70703"/>
    <w:rsid w:val="00D70AD4"/>
    <w:rsid w:val="00D75836"/>
    <w:rsid w:val="00D82EE2"/>
    <w:rsid w:val="00D8315E"/>
    <w:rsid w:val="00D8357B"/>
    <w:rsid w:val="00D8773A"/>
    <w:rsid w:val="00D92B76"/>
    <w:rsid w:val="00D944BC"/>
    <w:rsid w:val="00DA3C1C"/>
    <w:rsid w:val="00DA4333"/>
    <w:rsid w:val="00DA4CD2"/>
    <w:rsid w:val="00DA6254"/>
    <w:rsid w:val="00DB3D85"/>
    <w:rsid w:val="00DB4755"/>
    <w:rsid w:val="00DB530F"/>
    <w:rsid w:val="00DC3F9A"/>
    <w:rsid w:val="00DC41A4"/>
    <w:rsid w:val="00DD3471"/>
    <w:rsid w:val="00DD3CCA"/>
    <w:rsid w:val="00DE06BF"/>
    <w:rsid w:val="00E04BBA"/>
    <w:rsid w:val="00E12EA2"/>
    <w:rsid w:val="00E24AE6"/>
    <w:rsid w:val="00E24E8A"/>
    <w:rsid w:val="00E25E60"/>
    <w:rsid w:val="00E36E67"/>
    <w:rsid w:val="00E427CA"/>
    <w:rsid w:val="00E4329C"/>
    <w:rsid w:val="00E56914"/>
    <w:rsid w:val="00E61E05"/>
    <w:rsid w:val="00E7113F"/>
    <w:rsid w:val="00E7732B"/>
    <w:rsid w:val="00E814C6"/>
    <w:rsid w:val="00E86130"/>
    <w:rsid w:val="00E90D12"/>
    <w:rsid w:val="00E919CD"/>
    <w:rsid w:val="00E9464B"/>
    <w:rsid w:val="00EB7A6F"/>
    <w:rsid w:val="00EC15F4"/>
    <w:rsid w:val="00ED2815"/>
    <w:rsid w:val="00EE009E"/>
    <w:rsid w:val="00EE1B88"/>
    <w:rsid w:val="00EE202F"/>
    <w:rsid w:val="00EF03CE"/>
    <w:rsid w:val="00F0179A"/>
    <w:rsid w:val="00F01C9F"/>
    <w:rsid w:val="00F01DEC"/>
    <w:rsid w:val="00F03CF3"/>
    <w:rsid w:val="00F13F91"/>
    <w:rsid w:val="00F14440"/>
    <w:rsid w:val="00F147E9"/>
    <w:rsid w:val="00F14F1A"/>
    <w:rsid w:val="00F15087"/>
    <w:rsid w:val="00F21709"/>
    <w:rsid w:val="00F2356A"/>
    <w:rsid w:val="00F2533E"/>
    <w:rsid w:val="00F2744B"/>
    <w:rsid w:val="00F30C01"/>
    <w:rsid w:val="00F31495"/>
    <w:rsid w:val="00F32045"/>
    <w:rsid w:val="00F325D9"/>
    <w:rsid w:val="00F41156"/>
    <w:rsid w:val="00F46121"/>
    <w:rsid w:val="00F5475B"/>
    <w:rsid w:val="00F6258F"/>
    <w:rsid w:val="00F63BC6"/>
    <w:rsid w:val="00F70DB0"/>
    <w:rsid w:val="00F806AE"/>
    <w:rsid w:val="00F84B30"/>
    <w:rsid w:val="00F96CAD"/>
    <w:rsid w:val="00F9775B"/>
    <w:rsid w:val="00FA052B"/>
    <w:rsid w:val="00FA1A27"/>
    <w:rsid w:val="00FB2A67"/>
    <w:rsid w:val="00FB79C4"/>
    <w:rsid w:val="00FC094C"/>
    <w:rsid w:val="00FC2A3C"/>
    <w:rsid w:val="00FD028A"/>
    <w:rsid w:val="00FD2CFB"/>
    <w:rsid w:val="00FD35DD"/>
    <w:rsid w:val="00FE3DC6"/>
    <w:rsid w:val="00FE4847"/>
    <w:rsid w:val="00FE7300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B0C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9464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6130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6130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C41A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C41A4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C41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BA831D7D2164473A95BA49D9D555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435F4-7B51-4EC3-9773-A40FEF338DD6}"/>
      </w:docPartPr>
      <w:docPartBody>
        <w:p w:rsidR="00C05E10" w:rsidRDefault="00421A00" w:rsidP="00421A00">
          <w:pPr>
            <w:pStyle w:val="EBA831D7D2164473A95BA49D9D555FD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F9766800DDA42D2B05E79D91943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35FAC-CF30-4B22-A0FE-26EFCBD0CD08}"/>
      </w:docPartPr>
      <w:docPartBody>
        <w:p w:rsidR="00770249" w:rsidRDefault="00C05E10" w:rsidP="00C05E10">
          <w:pPr>
            <w:pStyle w:val="4F9766800DDA42D2B05E79D91943CC9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693199BEF3A04A5682DE6DB03A879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775F07-FFE2-444E-AB03-58CC828A655E}"/>
      </w:docPartPr>
      <w:docPartBody>
        <w:p w:rsidR="00074F17" w:rsidRDefault="00770249" w:rsidP="00770249">
          <w:pPr>
            <w:pStyle w:val="693199BEF3A04A5682DE6DB03A879BF3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52A8D-EFBB-4744-878F-C536283545AC}"/>
      </w:docPartPr>
      <w:docPartBody>
        <w:p w:rsidR="002C6613" w:rsidRDefault="00DE5699"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5B39DB0205694AD4A8BE9B2230B6F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44CD0E-F1F4-4353-A330-9A0222A89D7C}"/>
      </w:docPartPr>
      <w:docPartBody>
        <w:p w:rsidR="00C166EA" w:rsidRDefault="00F43F95" w:rsidP="00F43F95">
          <w:pPr>
            <w:pStyle w:val="5B39DB0205694AD4A8BE9B2230B6F1D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ABE8DF58103B45459ECD103DDBECB0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9AD8FF-D20E-4D5F-A491-E5E3CA7BC845}"/>
      </w:docPartPr>
      <w:docPartBody>
        <w:p w:rsidR="000915AE" w:rsidRDefault="004B1814" w:rsidP="004B1814">
          <w:pPr>
            <w:pStyle w:val="ABE8DF58103B45459ECD103DDBECB06A"/>
          </w:pPr>
          <w:r w:rsidRPr="000D24D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46C7F"/>
    <w:rsid w:val="00060361"/>
    <w:rsid w:val="00074F17"/>
    <w:rsid w:val="000915AE"/>
    <w:rsid w:val="000C4849"/>
    <w:rsid w:val="000C6262"/>
    <w:rsid w:val="000D1F90"/>
    <w:rsid w:val="000E088E"/>
    <w:rsid w:val="001244DD"/>
    <w:rsid w:val="001370B0"/>
    <w:rsid w:val="00197677"/>
    <w:rsid w:val="001B5059"/>
    <w:rsid w:val="00227A4C"/>
    <w:rsid w:val="00245172"/>
    <w:rsid w:val="002675FA"/>
    <w:rsid w:val="00287888"/>
    <w:rsid w:val="002C2F3A"/>
    <w:rsid w:val="002C6613"/>
    <w:rsid w:val="002E7E9C"/>
    <w:rsid w:val="00340C58"/>
    <w:rsid w:val="003474AF"/>
    <w:rsid w:val="0037747A"/>
    <w:rsid w:val="004010FE"/>
    <w:rsid w:val="004065BF"/>
    <w:rsid w:val="00411ABC"/>
    <w:rsid w:val="00421A00"/>
    <w:rsid w:val="00425141"/>
    <w:rsid w:val="00426ECC"/>
    <w:rsid w:val="004412FD"/>
    <w:rsid w:val="00465A85"/>
    <w:rsid w:val="004A2D78"/>
    <w:rsid w:val="004B1814"/>
    <w:rsid w:val="004D74F0"/>
    <w:rsid w:val="004E5829"/>
    <w:rsid w:val="0053148F"/>
    <w:rsid w:val="0054123B"/>
    <w:rsid w:val="00542D67"/>
    <w:rsid w:val="005665A4"/>
    <w:rsid w:val="005A613A"/>
    <w:rsid w:val="005B1C65"/>
    <w:rsid w:val="005B48B2"/>
    <w:rsid w:val="00603850"/>
    <w:rsid w:val="006278FA"/>
    <w:rsid w:val="00687898"/>
    <w:rsid w:val="00712FA4"/>
    <w:rsid w:val="00723B4A"/>
    <w:rsid w:val="00754514"/>
    <w:rsid w:val="007700DA"/>
    <w:rsid w:val="00770249"/>
    <w:rsid w:val="00777685"/>
    <w:rsid w:val="00796ECB"/>
    <w:rsid w:val="007B297C"/>
    <w:rsid w:val="007C2AC3"/>
    <w:rsid w:val="00804490"/>
    <w:rsid w:val="00816FBF"/>
    <w:rsid w:val="00822C30"/>
    <w:rsid w:val="00850B77"/>
    <w:rsid w:val="00882C39"/>
    <w:rsid w:val="00884E60"/>
    <w:rsid w:val="008B7E3B"/>
    <w:rsid w:val="008D0548"/>
    <w:rsid w:val="00900199"/>
    <w:rsid w:val="009261A5"/>
    <w:rsid w:val="00971469"/>
    <w:rsid w:val="00973D8B"/>
    <w:rsid w:val="009A4DE7"/>
    <w:rsid w:val="009B5AA6"/>
    <w:rsid w:val="009E2114"/>
    <w:rsid w:val="00A00C68"/>
    <w:rsid w:val="00A021CB"/>
    <w:rsid w:val="00A541B0"/>
    <w:rsid w:val="00A566E7"/>
    <w:rsid w:val="00A6074F"/>
    <w:rsid w:val="00A623E4"/>
    <w:rsid w:val="00A90EF4"/>
    <w:rsid w:val="00AA0662"/>
    <w:rsid w:val="00B0317D"/>
    <w:rsid w:val="00B07069"/>
    <w:rsid w:val="00B12EF2"/>
    <w:rsid w:val="00B445EE"/>
    <w:rsid w:val="00B51D89"/>
    <w:rsid w:val="00B708AC"/>
    <w:rsid w:val="00B81792"/>
    <w:rsid w:val="00B9635B"/>
    <w:rsid w:val="00BB72C2"/>
    <w:rsid w:val="00BC1264"/>
    <w:rsid w:val="00C05E10"/>
    <w:rsid w:val="00C166EA"/>
    <w:rsid w:val="00C17818"/>
    <w:rsid w:val="00C30E9D"/>
    <w:rsid w:val="00C82704"/>
    <w:rsid w:val="00CD05DF"/>
    <w:rsid w:val="00CE55B4"/>
    <w:rsid w:val="00CF4298"/>
    <w:rsid w:val="00D04D7F"/>
    <w:rsid w:val="00D34540"/>
    <w:rsid w:val="00D6198C"/>
    <w:rsid w:val="00D77C82"/>
    <w:rsid w:val="00DB0DD8"/>
    <w:rsid w:val="00DE5699"/>
    <w:rsid w:val="00DF09CA"/>
    <w:rsid w:val="00DF5959"/>
    <w:rsid w:val="00E34A95"/>
    <w:rsid w:val="00F243E7"/>
    <w:rsid w:val="00F26179"/>
    <w:rsid w:val="00F43F95"/>
    <w:rsid w:val="00F52116"/>
    <w:rsid w:val="00F53847"/>
    <w:rsid w:val="00F67DA1"/>
    <w:rsid w:val="00F93621"/>
    <w:rsid w:val="00FB4C58"/>
    <w:rsid w:val="00FB6CA0"/>
    <w:rsid w:val="00FC129F"/>
    <w:rsid w:val="00FC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181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  <w:style w:type="paragraph" w:customStyle="1" w:styleId="71900F9B3F4649D2BEC9CF679B6962E2">
    <w:name w:val="71900F9B3F4649D2BEC9CF679B6962E2"/>
    <w:rsid w:val="00411ABC"/>
  </w:style>
  <w:style w:type="paragraph" w:customStyle="1" w:styleId="C7D88C90F7654FB792B0554628D73BB5">
    <w:name w:val="C7D88C90F7654FB792B0554628D73BB5"/>
    <w:rsid w:val="00411ABC"/>
  </w:style>
  <w:style w:type="paragraph" w:customStyle="1" w:styleId="5B39DB0205694AD4A8BE9B2230B6F1D9">
    <w:name w:val="5B39DB0205694AD4A8BE9B2230B6F1D9"/>
    <w:rsid w:val="00F43F95"/>
  </w:style>
  <w:style w:type="paragraph" w:customStyle="1" w:styleId="A647EB2FBC96457580EEBA10A367C6AB">
    <w:name w:val="A647EB2FBC96457580EEBA10A367C6AB"/>
    <w:rsid w:val="00F43F95"/>
  </w:style>
  <w:style w:type="paragraph" w:customStyle="1" w:styleId="DA107453310648098AF178F960DD94DB">
    <w:name w:val="DA107453310648098AF178F960DD94DB"/>
  </w:style>
  <w:style w:type="paragraph" w:customStyle="1" w:styleId="AD38136CD0BF4747AE10CEADBD00314A">
    <w:name w:val="AD38136CD0BF4747AE10CEADBD00314A"/>
  </w:style>
  <w:style w:type="paragraph" w:customStyle="1" w:styleId="923B5807D06040299C2E9194EC98AA5B">
    <w:name w:val="923B5807D06040299C2E9194EC98AA5B"/>
  </w:style>
  <w:style w:type="paragraph" w:customStyle="1" w:styleId="7B9FCA7F17754ACA843E11207A510C22">
    <w:name w:val="7B9FCA7F17754ACA843E11207A510C22"/>
  </w:style>
  <w:style w:type="paragraph" w:customStyle="1" w:styleId="2EED127CE70F4CEBB626A781696EF8A1">
    <w:name w:val="2EED127CE70F4CEBB626A781696EF8A1"/>
  </w:style>
  <w:style w:type="paragraph" w:customStyle="1" w:styleId="AEBCDF8C5AC945469A9D17439300F642">
    <w:name w:val="AEBCDF8C5AC945469A9D17439300F642"/>
  </w:style>
  <w:style w:type="paragraph" w:customStyle="1" w:styleId="6F36EB037095425EA7ECF5783C2252AE">
    <w:name w:val="6F36EB037095425EA7ECF5783C2252AE"/>
  </w:style>
  <w:style w:type="paragraph" w:customStyle="1" w:styleId="3C8621EE4BB74676A51D63A3123D1F2D">
    <w:name w:val="3C8621EE4BB74676A51D63A3123D1F2D"/>
    <w:rsid w:val="00D04D7F"/>
  </w:style>
  <w:style w:type="paragraph" w:customStyle="1" w:styleId="55EC9E967402414296411A0F318C7559">
    <w:name w:val="55EC9E967402414296411A0F318C7559"/>
    <w:rsid w:val="00D04D7F"/>
  </w:style>
  <w:style w:type="paragraph" w:customStyle="1" w:styleId="9F8064880CE94107A17EC3BAA66D8F2B">
    <w:name w:val="9F8064880CE94107A17EC3BAA66D8F2B"/>
    <w:pPr>
      <w:spacing w:after="160" w:line="259" w:lineRule="auto"/>
    </w:pPr>
  </w:style>
  <w:style w:type="paragraph" w:customStyle="1" w:styleId="FFBF6AF84E8A4F17A67D2D4FFC0A098E">
    <w:name w:val="FFBF6AF84E8A4F17A67D2D4FFC0A098E"/>
    <w:pPr>
      <w:spacing w:after="160" w:line="259" w:lineRule="auto"/>
    </w:pPr>
  </w:style>
  <w:style w:type="paragraph" w:customStyle="1" w:styleId="312DFAF8A8BA43D8A46E972B35496348">
    <w:name w:val="312DFAF8A8BA43D8A46E972B35496348"/>
    <w:pPr>
      <w:spacing w:after="160" w:line="259" w:lineRule="auto"/>
    </w:pPr>
  </w:style>
  <w:style w:type="paragraph" w:customStyle="1" w:styleId="BE9B1BD11EB240A8A59266A51C03FC68">
    <w:name w:val="BE9B1BD11EB240A8A59266A51C03FC68"/>
    <w:pPr>
      <w:spacing w:after="160" w:line="259" w:lineRule="auto"/>
    </w:pPr>
  </w:style>
  <w:style w:type="paragraph" w:customStyle="1" w:styleId="ABE8DF58103B45459ECD103DDBECB06A">
    <w:name w:val="ABE8DF58103B45459ECD103DDBECB06A"/>
    <w:rsid w:val="004B181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2456B-FB44-4C3E-92B7-E8636DE34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2019-02-21T07:38:00Z</dcterms:created>
  <dcterms:modified xsi:type="dcterms:W3CDTF">2019-04-29T08:46:00Z</dcterms:modified>
</cp:coreProperties>
</file>